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33" w:rsidRPr="00A72933" w:rsidRDefault="00A72933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Toc159157268"/>
      <w:r w:rsidRPr="00A72933">
        <w:rPr>
          <w:bCs/>
          <w:sz w:val="22"/>
          <w:szCs w:val="28"/>
          <w:lang w:eastAsia="en-US"/>
        </w:rPr>
        <w:t xml:space="preserve">Приложение </w:t>
      </w:r>
      <w:r>
        <w:rPr>
          <w:bCs/>
          <w:sz w:val="22"/>
          <w:szCs w:val="28"/>
          <w:lang w:eastAsia="en-US"/>
        </w:rPr>
        <w:t>10</w:t>
      </w:r>
      <w:r w:rsidRPr="00A72933">
        <w:rPr>
          <w:bCs/>
          <w:sz w:val="22"/>
          <w:szCs w:val="28"/>
          <w:lang w:eastAsia="en-US"/>
        </w:rPr>
        <w:t xml:space="preserve"> к письму </w:t>
      </w:r>
    </w:p>
    <w:p w:rsidR="00A72933" w:rsidRPr="00A72933" w:rsidRDefault="00A72933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A72933">
        <w:rPr>
          <w:bCs/>
          <w:sz w:val="22"/>
          <w:szCs w:val="28"/>
          <w:lang w:eastAsia="en-US"/>
        </w:rPr>
        <w:t>Рособрнадзора от 02.12.2016 № 10-835</w:t>
      </w:r>
    </w:p>
    <w:p w:rsidR="005E053D" w:rsidRPr="0063432F" w:rsidRDefault="005E053D" w:rsidP="0078640F">
      <w:pPr>
        <w:spacing w:after="200"/>
        <w:ind w:right="-1"/>
        <w:jc w:val="center"/>
        <w:rPr>
          <w:b/>
          <w:bCs/>
          <w:sz w:val="28"/>
          <w:szCs w:val="28"/>
          <w:lang w:eastAsia="en-US"/>
        </w:rPr>
      </w:pPr>
      <w:r w:rsidRPr="0063432F">
        <w:rPr>
          <w:b/>
          <w:bCs/>
          <w:sz w:val="28"/>
          <w:szCs w:val="28"/>
          <w:lang w:eastAsia="en-US"/>
        </w:rPr>
        <w:br/>
      </w:r>
    </w:p>
    <w:p w:rsidR="005E053D" w:rsidRPr="00B228B9" w:rsidRDefault="005E053D" w:rsidP="005E053D">
      <w:pPr>
        <w:widowControl w:val="0"/>
        <w:jc w:val="center"/>
        <w:rPr>
          <w:b/>
          <w:sz w:val="28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D908F5" w:rsidRDefault="005E053D" w:rsidP="005E053D">
      <w:pPr>
        <w:widowControl w:val="0"/>
        <w:jc w:val="center"/>
        <w:rPr>
          <w:b/>
          <w:sz w:val="36"/>
          <w:szCs w:val="36"/>
          <w:lang w:eastAsia="en-US"/>
        </w:rPr>
      </w:pPr>
    </w:p>
    <w:p w:rsidR="004B7890" w:rsidRDefault="005E053D" w:rsidP="00675750">
      <w:pPr>
        <w:jc w:val="center"/>
        <w:rPr>
          <w:rStyle w:val="aff7"/>
          <w:smallCaps w:val="0"/>
          <w:sz w:val="36"/>
          <w:szCs w:val="36"/>
        </w:rPr>
      </w:pPr>
      <w:bookmarkStart w:id="1" w:name="_Toc409692040"/>
      <w:bookmarkStart w:id="2" w:name="_Toc411937825"/>
      <w:bookmarkStart w:id="3" w:name="_Toc411955879"/>
      <w:bookmarkStart w:id="4" w:name="_Toc435626888"/>
      <w:r w:rsidRPr="00D908F5">
        <w:rPr>
          <w:rStyle w:val="aff7"/>
          <w:smallCaps w:val="0"/>
          <w:sz w:val="36"/>
          <w:szCs w:val="36"/>
        </w:rPr>
        <w:t xml:space="preserve">Методические </w:t>
      </w:r>
      <w:r w:rsidR="008445EC" w:rsidRPr="00D908F5">
        <w:rPr>
          <w:rStyle w:val="aff7"/>
          <w:smallCaps w:val="0"/>
          <w:sz w:val="36"/>
          <w:szCs w:val="36"/>
        </w:rPr>
        <w:t>рекомендации</w:t>
      </w:r>
    </w:p>
    <w:p w:rsidR="005E053D" w:rsidRPr="00D908F5" w:rsidRDefault="009A4A0F" w:rsidP="00675750">
      <w:pPr>
        <w:jc w:val="center"/>
        <w:rPr>
          <w:rStyle w:val="aff7"/>
          <w:b w:val="0"/>
          <w:smallCaps w:val="0"/>
          <w:sz w:val="36"/>
          <w:szCs w:val="36"/>
        </w:rPr>
      </w:pPr>
      <w:r w:rsidRPr="00D908F5">
        <w:rPr>
          <w:rStyle w:val="aff7"/>
          <w:smallCaps w:val="0"/>
          <w:sz w:val="36"/>
          <w:szCs w:val="36"/>
        </w:rPr>
        <w:t>по</w:t>
      </w:r>
      <w:r>
        <w:rPr>
          <w:rStyle w:val="aff7"/>
          <w:smallCaps w:val="0"/>
          <w:sz w:val="36"/>
          <w:szCs w:val="36"/>
        </w:rPr>
        <w:t> </w:t>
      </w:r>
      <w:r w:rsidRPr="00D908F5">
        <w:rPr>
          <w:rStyle w:val="aff7"/>
          <w:smallCaps w:val="0"/>
          <w:sz w:val="36"/>
          <w:szCs w:val="36"/>
        </w:rPr>
        <w:t>р</w:t>
      </w:r>
      <w:r w:rsidR="005E053D" w:rsidRPr="00D908F5">
        <w:rPr>
          <w:rStyle w:val="aff7"/>
          <w:smallCaps w:val="0"/>
          <w:sz w:val="36"/>
          <w:szCs w:val="36"/>
        </w:rPr>
        <w:t xml:space="preserve">аботе конфликтной комиссии </w:t>
      </w:r>
      <w:r w:rsidR="00870498" w:rsidRPr="00D908F5">
        <w:rPr>
          <w:rStyle w:val="aff7"/>
          <w:smallCaps w:val="0"/>
          <w:sz w:val="36"/>
          <w:szCs w:val="36"/>
        </w:rPr>
        <w:t xml:space="preserve">субъекта Российской Федерации </w:t>
      </w:r>
      <w:r w:rsidR="005E053D" w:rsidRPr="00D908F5">
        <w:rPr>
          <w:rStyle w:val="aff7"/>
          <w:smallCaps w:val="0"/>
          <w:sz w:val="36"/>
          <w:szCs w:val="36"/>
        </w:rPr>
        <w:t>при проведении государственной итоговой аттестации</w:t>
      </w:r>
      <w:r w:rsidRPr="00D908F5">
        <w:rPr>
          <w:rStyle w:val="aff7"/>
          <w:smallCaps w:val="0"/>
          <w:sz w:val="36"/>
          <w:szCs w:val="36"/>
        </w:rPr>
        <w:t xml:space="preserve"> по</w:t>
      </w:r>
      <w:r>
        <w:rPr>
          <w:rStyle w:val="aff7"/>
          <w:smallCaps w:val="0"/>
          <w:sz w:val="36"/>
          <w:szCs w:val="36"/>
        </w:rPr>
        <w:t> </w:t>
      </w:r>
      <w:r w:rsidRPr="00D908F5">
        <w:rPr>
          <w:rStyle w:val="aff7"/>
          <w:smallCaps w:val="0"/>
          <w:sz w:val="36"/>
          <w:szCs w:val="36"/>
        </w:rPr>
        <w:t>о</w:t>
      </w:r>
      <w:r w:rsidR="005E053D" w:rsidRPr="00D908F5">
        <w:rPr>
          <w:rStyle w:val="aff7"/>
          <w:smallCaps w:val="0"/>
          <w:sz w:val="36"/>
          <w:szCs w:val="36"/>
        </w:rPr>
        <w:t>бразовательным программам среднего общего образования</w:t>
      </w:r>
      <w:bookmarkEnd w:id="1"/>
      <w:bookmarkEnd w:id="2"/>
      <w:bookmarkEnd w:id="3"/>
      <w:bookmarkEnd w:id="4"/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B228B9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646F4" w:rsidRPr="00B228B9" w:rsidRDefault="006646F4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870498" w:rsidRPr="00B228B9" w:rsidRDefault="00870498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908F5" w:rsidRPr="0062349E" w:rsidRDefault="005E053D" w:rsidP="00870498">
      <w:pPr>
        <w:widowControl w:val="0"/>
        <w:jc w:val="center"/>
        <w:rPr>
          <w:b/>
          <w:sz w:val="28"/>
          <w:szCs w:val="32"/>
          <w:lang w:val="en-US" w:eastAsia="en-US"/>
        </w:rPr>
      </w:pPr>
      <w:r w:rsidRPr="00B228B9">
        <w:rPr>
          <w:b/>
          <w:sz w:val="28"/>
          <w:szCs w:val="32"/>
          <w:lang w:eastAsia="en-US"/>
        </w:rPr>
        <w:t>Москва</w:t>
      </w:r>
      <w:r w:rsidR="009B0120" w:rsidRPr="00B228B9">
        <w:rPr>
          <w:b/>
          <w:sz w:val="28"/>
          <w:szCs w:val="32"/>
          <w:lang w:eastAsia="en-US"/>
        </w:rPr>
        <w:t xml:space="preserve">, </w:t>
      </w:r>
      <w:r w:rsidR="0062349E" w:rsidRPr="00B228B9">
        <w:rPr>
          <w:b/>
          <w:sz w:val="28"/>
          <w:szCs w:val="32"/>
          <w:lang w:eastAsia="en-US"/>
        </w:rPr>
        <w:t>201</w:t>
      </w:r>
      <w:r w:rsidR="0062349E">
        <w:rPr>
          <w:b/>
          <w:sz w:val="28"/>
          <w:szCs w:val="32"/>
          <w:lang w:val="en-US" w:eastAsia="en-US"/>
        </w:rPr>
        <w:t>7</w:t>
      </w:r>
    </w:p>
    <w:p w:rsidR="00D908F5" w:rsidRDefault="00D908F5">
      <w:pPr>
        <w:rPr>
          <w:b/>
          <w:sz w:val="28"/>
          <w:szCs w:val="32"/>
          <w:lang w:eastAsia="en-US"/>
        </w:rPr>
      </w:pPr>
      <w:r>
        <w:rPr>
          <w:b/>
          <w:sz w:val="28"/>
          <w:szCs w:val="32"/>
          <w:lang w:eastAsia="en-US"/>
        </w:rPr>
        <w:br w:type="page"/>
      </w:r>
    </w:p>
    <w:p w:rsidR="00D908F5" w:rsidRPr="00E42EF1" w:rsidRDefault="00D908F5" w:rsidP="00D908F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bookmarkStart w:id="5" w:name="_GoBack"/>
      <w:bookmarkEnd w:id="5"/>
      <w:r w:rsidRPr="00E42EF1">
        <w:rPr>
          <w:b/>
          <w:sz w:val="28"/>
          <w:szCs w:val="20"/>
        </w:rPr>
        <w:lastRenderedPageBreak/>
        <w:t>Оглавление</w:t>
      </w:r>
    </w:p>
    <w:p w:rsidR="005E053D" w:rsidRPr="00B228B9" w:rsidRDefault="005E053D" w:rsidP="00870498">
      <w:pPr>
        <w:widowControl w:val="0"/>
        <w:jc w:val="center"/>
        <w:rPr>
          <w:b/>
          <w:sz w:val="28"/>
          <w:szCs w:val="32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:rsidR="00E42EF1" w:rsidRDefault="006757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"1-2" \h \z \u </w:instrText>
      </w:r>
      <w:r>
        <w:rPr>
          <w:bCs/>
        </w:rPr>
        <w:fldChar w:fldCharType="separate"/>
      </w:r>
      <w:hyperlink w:anchor="_Toc468700782" w:history="1">
        <w:r w:rsidR="00E42EF1" w:rsidRPr="003C50A7">
          <w:rPr>
            <w:rStyle w:val="a4"/>
            <w:noProof/>
          </w:rPr>
          <w:t>1.</w:t>
        </w:r>
        <w:r w:rsidR="00E42EF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42EF1" w:rsidRPr="003C50A7">
          <w:rPr>
            <w:rStyle w:val="a4"/>
            <w:noProof/>
          </w:rPr>
          <w:t>Введение</w:t>
        </w:r>
        <w:r w:rsidR="00E42EF1">
          <w:rPr>
            <w:noProof/>
            <w:webHidden/>
          </w:rPr>
          <w:tab/>
        </w:r>
        <w:r w:rsidR="00E42EF1">
          <w:rPr>
            <w:noProof/>
            <w:webHidden/>
          </w:rPr>
          <w:fldChar w:fldCharType="begin"/>
        </w:r>
        <w:r w:rsidR="00E42EF1">
          <w:rPr>
            <w:noProof/>
            <w:webHidden/>
          </w:rPr>
          <w:instrText xml:space="preserve"> PAGEREF _Toc468700782 \h </w:instrText>
        </w:r>
        <w:r w:rsidR="00E42EF1">
          <w:rPr>
            <w:noProof/>
            <w:webHidden/>
          </w:rPr>
        </w:r>
        <w:r w:rsidR="00E42EF1">
          <w:rPr>
            <w:noProof/>
            <w:webHidden/>
          </w:rPr>
          <w:fldChar w:fldCharType="separate"/>
        </w:r>
        <w:r w:rsidR="00E42EF1">
          <w:rPr>
            <w:noProof/>
            <w:webHidden/>
          </w:rPr>
          <w:t>5</w:t>
        </w:r>
        <w:r w:rsidR="00E42EF1"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3" w:history="1">
        <w:r w:rsidRPr="003C50A7">
          <w:rPr>
            <w:rStyle w:val="a4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4" w:history="1">
        <w:r w:rsidRPr="003C50A7">
          <w:rPr>
            <w:rStyle w:val="a4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Состав и структура конфликтной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5" w:history="1">
        <w:r w:rsidRPr="003C50A7">
          <w:rPr>
            <w:rStyle w:val="a4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Полномочия и функции конфликтной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6" w:history="1">
        <w:r w:rsidRPr="003C50A7">
          <w:rPr>
            <w:rStyle w:val="a4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Организация работы конфликтной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7" w:history="1">
        <w:r w:rsidRPr="003C50A7">
          <w:rPr>
            <w:rStyle w:val="a4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Порядок подачи, отзыва апелляций участниками ГИА и сроки рассмотрения апелляций конфликтной комиссией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8" w:history="1">
        <w:r w:rsidRPr="003C50A7">
          <w:rPr>
            <w:rStyle w:val="a4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Порядок рассмотрения апелляции о нарушении установленного порядка проведения ГИА конфликтной комиссией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89" w:history="1">
        <w:r w:rsidRPr="003C50A7">
          <w:rPr>
            <w:rStyle w:val="a4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Порядок рассмотрения конфликтной комиссией апелляции о несогласии с выставленными баллами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790" w:history="1">
        <w:r w:rsidRPr="003C50A7">
          <w:rPr>
            <w:rStyle w:val="a4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C50A7">
          <w:rPr>
            <w:rStyle w:val="a4"/>
            <w:noProof/>
          </w:rPr>
          <w:t>Правила для участников рассмотрения апелляции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68700791" w:history="1">
        <w:r w:rsidRPr="003C50A7">
          <w:rPr>
            <w:rStyle w:val="a4"/>
            <w:noProof/>
          </w:rPr>
          <w:t>9.1 Правила для председателя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68700792" w:history="1">
        <w:r w:rsidRPr="003C50A7">
          <w:rPr>
            <w:rStyle w:val="a4"/>
            <w:noProof/>
          </w:rPr>
          <w:t>9.2. Правила для членов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68700793" w:history="1">
        <w:r w:rsidRPr="003C50A7">
          <w:rPr>
            <w:rStyle w:val="a4"/>
            <w:noProof/>
          </w:rPr>
          <w:t>9.3. Правила для экспертов, привлекаемых к работе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68700794" w:history="1">
        <w:r w:rsidRPr="003C50A7">
          <w:rPr>
            <w:rStyle w:val="a4"/>
            <w:noProof/>
          </w:rPr>
          <w:t>9.4. Правила для ответственного секретаря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42EF1" w:rsidRDefault="00E42EF1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68700795" w:history="1">
        <w:r w:rsidRPr="003C50A7">
          <w:rPr>
            <w:rStyle w:val="a4"/>
            <w:noProof/>
          </w:rPr>
          <w:t>9.5. Правила заполнения протокола рассмотрения апелляции по результатам ГИА (форма 2-АП)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26AEB" w:rsidRPr="00B228B9" w:rsidRDefault="00675750">
      <w:r>
        <w:rPr>
          <w:b/>
          <w:bCs/>
        </w:rPr>
        <w:fldChar w:fldCharType="end"/>
      </w:r>
    </w:p>
    <w:p w:rsidR="00D908F5" w:rsidRDefault="00D908F5">
      <w:pPr>
        <w:rPr>
          <w:b/>
          <w:bCs/>
          <w:sz w:val="32"/>
          <w:szCs w:val="28"/>
          <w:lang w:eastAsia="en-US"/>
        </w:rPr>
      </w:pPr>
      <w:bookmarkStart w:id="10" w:name="_Toc435626889"/>
      <w:r>
        <w:rPr>
          <w:sz w:val="32"/>
        </w:rPr>
        <w:br w:type="page"/>
      </w:r>
    </w:p>
    <w:p w:rsidR="00DB78EE" w:rsidRPr="00A72933" w:rsidRDefault="00DB78EE" w:rsidP="00D908F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A72933">
        <w:rPr>
          <w:b/>
          <w:sz w:val="28"/>
          <w:szCs w:val="20"/>
        </w:rPr>
        <w:lastRenderedPageBreak/>
        <w:t>Перечень условных обозначений</w:t>
      </w:r>
      <w:r w:rsidR="00EC612D" w:rsidRPr="00A72933">
        <w:rPr>
          <w:b/>
          <w:sz w:val="28"/>
          <w:szCs w:val="20"/>
        </w:rPr>
        <w:t xml:space="preserve"> и</w:t>
      </w:r>
      <w:r w:rsidRPr="00A72933">
        <w:rPr>
          <w:b/>
          <w:sz w:val="28"/>
          <w:szCs w:val="20"/>
        </w:rPr>
        <w:t xml:space="preserve">  сокращений </w:t>
      </w:r>
      <w:bookmarkEnd w:id="0"/>
      <w:bookmarkEnd w:id="6"/>
      <w:bookmarkEnd w:id="7"/>
      <w:bookmarkEnd w:id="8"/>
      <w:bookmarkEnd w:id="9"/>
      <w:bookmarkEnd w:id="10"/>
    </w:p>
    <w:p w:rsidR="00DB78EE" w:rsidRPr="00B228B9" w:rsidRDefault="00DB78EE">
      <w:pPr>
        <w:ind w:firstLine="709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62"/>
        <w:gridCol w:w="7719"/>
      </w:tblGrid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о</w:t>
            </w:r>
            <w:r w:rsidRPr="00B228B9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Конфликтная комиссия субъекта Российск</w:t>
            </w:r>
            <w:r w:rsidR="002023CE">
              <w:rPr>
                <w:iCs/>
                <w:color w:val="000000"/>
                <w:sz w:val="26"/>
                <w:szCs w:val="26"/>
              </w:rPr>
              <w:t>о</w:t>
            </w:r>
            <w:r w:rsidRPr="00B228B9">
              <w:rPr>
                <w:iCs/>
                <w:color w:val="000000"/>
                <w:sz w:val="26"/>
                <w:szCs w:val="26"/>
              </w:rPr>
              <w:t>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Минобрнауки России 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н</w:t>
            </w:r>
            <w:r w:rsidRPr="00B228B9">
              <w:rPr>
                <w:iCs/>
                <w:color w:val="000000"/>
                <w:sz w:val="26"/>
                <w:szCs w:val="26"/>
              </w:rPr>
              <w:t xml:space="preserve">ауки </w:t>
            </w:r>
            <w:r w:rsidRPr="00B228B9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и</w:t>
            </w:r>
            <w:r w:rsidRPr="00B228B9">
              <w:rPr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B228B9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sz w:val="26"/>
                <w:szCs w:val="26"/>
              </w:rPr>
            </w:pPr>
            <w:r w:rsidRPr="00B228B9">
              <w:rPr>
                <w:sz w:val="26"/>
                <w:szCs w:val="26"/>
              </w:rPr>
              <w:t xml:space="preserve">Орган исполнительной власти субъекта Российской Федерации, осуществляющий государственное управление                </w:t>
            </w:r>
            <w:r w:rsidR="009A4A0F" w:rsidRPr="00B228B9">
              <w:rPr>
                <w:sz w:val="26"/>
                <w:szCs w:val="26"/>
              </w:rPr>
              <w:t xml:space="preserve"> в</w:t>
            </w:r>
            <w:r w:rsidR="009A4A0F">
              <w:rPr>
                <w:sz w:val="26"/>
                <w:szCs w:val="26"/>
              </w:rPr>
              <w:t> </w:t>
            </w:r>
            <w:r w:rsidR="009A4A0F" w:rsidRPr="00B228B9">
              <w:rPr>
                <w:sz w:val="26"/>
                <w:szCs w:val="26"/>
              </w:rPr>
              <w:t>с</w:t>
            </w:r>
            <w:r w:rsidRPr="00B228B9">
              <w:rPr>
                <w:sz w:val="26"/>
                <w:szCs w:val="26"/>
              </w:rPr>
              <w:t>фере образования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о</w:t>
            </w:r>
            <w:r w:rsidRPr="00B228B9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r w:rsidRPr="00B228B9">
              <w:rPr>
                <w:sz w:val="26"/>
                <w:szCs w:val="26"/>
              </w:rPr>
              <w:t>Минобрнауки России</w:t>
            </w:r>
            <w:r w:rsidR="002023CE">
              <w:rPr>
                <w:color w:val="000000"/>
                <w:sz w:val="26"/>
                <w:szCs w:val="26"/>
              </w:rPr>
              <w:t xml:space="preserve"> от 26.12.2013 </w:t>
            </w:r>
            <w:r w:rsidRPr="00B228B9">
              <w:rPr>
                <w:color w:val="000000"/>
                <w:sz w:val="26"/>
                <w:szCs w:val="26"/>
              </w:rPr>
              <w:t xml:space="preserve">№ 1400 (зарегистрирован Минюстом России 03.02.2014, регистрационный </w:t>
            </w:r>
            <w:r w:rsidR="009A4A0F">
              <w:rPr>
                <w:color w:val="000000"/>
                <w:sz w:val="26"/>
                <w:szCs w:val="26"/>
              </w:rPr>
              <w:t>№ </w:t>
            </w:r>
            <w:r w:rsidRPr="00B228B9">
              <w:rPr>
                <w:color w:val="000000"/>
                <w:sz w:val="26"/>
                <w:szCs w:val="26"/>
              </w:rPr>
              <w:t xml:space="preserve">31205) 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B228B9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sz w:val="26"/>
                <w:szCs w:val="26"/>
              </w:rPr>
            </w:pPr>
            <w:r w:rsidRPr="00B228B9">
              <w:rPr>
                <w:sz w:val="26"/>
                <w:szCs w:val="26"/>
              </w:rPr>
              <w:t>Ответы участников ГИА</w:t>
            </w:r>
            <w:r w:rsidR="009A4A0F" w:rsidRPr="00B228B9">
              <w:rPr>
                <w:sz w:val="26"/>
                <w:szCs w:val="26"/>
              </w:rPr>
              <w:t xml:space="preserve"> на</w:t>
            </w:r>
            <w:r w:rsidR="009A4A0F">
              <w:rPr>
                <w:sz w:val="26"/>
                <w:szCs w:val="26"/>
              </w:rPr>
              <w:t> </w:t>
            </w:r>
            <w:r w:rsidR="009A4A0F" w:rsidRPr="00B228B9">
              <w:rPr>
                <w:sz w:val="26"/>
                <w:szCs w:val="26"/>
              </w:rPr>
              <w:t>з</w:t>
            </w:r>
            <w:r w:rsidRPr="00B228B9">
              <w:rPr>
                <w:sz w:val="26"/>
                <w:szCs w:val="26"/>
              </w:rPr>
              <w:t>адания экзаменационной работы</w:t>
            </w:r>
            <w:r w:rsidR="009A4A0F" w:rsidRPr="00B228B9">
              <w:rPr>
                <w:sz w:val="26"/>
                <w:szCs w:val="26"/>
              </w:rPr>
              <w:t xml:space="preserve"> с</w:t>
            </w:r>
            <w:r w:rsidR="009A4A0F">
              <w:rPr>
                <w:sz w:val="26"/>
                <w:szCs w:val="26"/>
              </w:rPr>
              <w:t> </w:t>
            </w:r>
            <w:r w:rsidR="009A4A0F" w:rsidRPr="00B228B9">
              <w:rPr>
                <w:sz w:val="26"/>
                <w:szCs w:val="26"/>
              </w:rPr>
              <w:t>р</w:t>
            </w:r>
            <w:r w:rsidRPr="00B228B9">
              <w:rPr>
                <w:sz w:val="26"/>
                <w:szCs w:val="26"/>
              </w:rPr>
              <w:t>азвернутым и (или) устным ответом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B228B9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B228B9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с</w:t>
            </w:r>
            <w:r w:rsidRPr="00B228B9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Федеральная служба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н</w:t>
            </w:r>
            <w:r w:rsidRPr="00B228B9">
              <w:rPr>
                <w:color w:val="000000"/>
                <w:sz w:val="26"/>
                <w:szCs w:val="26"/>
              </w:rPr>
              <w:t>адзору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в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с</w:t>
            </w:r>
            <w:r w:rsidRPr="00B228B9">
              <w:rPr>
                <w:color w:val="000000"/>
                <w:sz w:val="26"/>
                <w:szCs w:val="26"/>
              </w:rPr>
              <w:t>фере образования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н</w:t>
            </w:r>
            <w:r w:rsidRPr="00B228B9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lastRenderedPageBreak/>
              <w:t>Участник ГИА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у</w:t>
            </w:r>
            <w:r w:rsidRPr="00B228B9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Г</w:t>
            </w:r>
            <w:r w:rsidRPr="00B228B9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о</w:t>
            </w:r>
            <w:r w:rsidRPr="00B228B9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образования, обучающийся, получающий среднее общее образование</w:t>
            </w:r>
            <w:r w:rsidR="002023CE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в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и</w:t>
            </w:r>
            <w:r w:rsidRPr="00B228B9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2023CE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к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с</w:t>
            </w:r>
            <w:r w:rsidRPr="00B228B9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A1720C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A1720C">
              <w:rPr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с</w:t>
            </w:r>
            <w:r w:rsidRPr="00B228B9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п</w:t>
            </w:r>
            <w:r w:rsidRPr="00B228B9">
              <w:rPr>
                <w:color w:val="000000"/>
                <w:sz w:val="26"/>
                <w:szCs w:val="26"/>
              </w:rPr>
              <w:t>риема граждан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в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о</w:t>
            </w:r>
            <w:r w:rsidRPr="00B228B9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2023CE">
              <w:rPr>
                <w:color w:val="000000"/>
                <w:sz w:val="26"/>
                <w:szCs w:val="26"/>
              </w:rPr>
              <w:t xml:space="preserve"> </w:t>
            </w:r>
            <w:r w:rsidR="009A4A0F" w:rsidRPr="00B228B9">
              <w:rPr>
                <w:color w:val="000000"/>
                <w:sz w:val="26"/>
                <w:szCs w:val="26"/>
              </w:rPr>
              <w:t>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в</w:t>
            </w:r>
            <w:r w:rsidRPr="00B228B9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A1720C">
              <w:rPr>
                <w:color w:val="000000"/>
                <w:sz w:val="26"/>
                <w:szCs w:val="26"/>
              </w:rPr>
              <w:t>ФКР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A1720C">
              <w:rPr>
                <w:color w:val="000000"/>
                <w:sz w:val="26"/>
                <w:szCs w:val="26"/>
              </w:rPr>
              <w:t>Федеральная комиссия</w:t>
            </w:r>
            <w:r w:rsidR="009A4A0F" w:rsidRPr="00A1720C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A1720C">
              <w:rPr>
                <w:color w:val="000000"/>
                <w:sz w:val="26"/>
                <w:szCs w:val="26"/>
              </w:rPr>
              <w:t>р</w:t>
            </w:r>
            <w:r w:rsidRPr="00A1720C">
              <w:rPr>
                <w:color w:val="000000"/>
                <w:sz w:val="26"/>
                <w:szCs w:val="26"/>
              </w:rPr>
              <w:t>азработке контрольных измерительных материалов ЕГЭ</w:t>
            </w:r>
            <w:r w:rsidR="009A4A0F" w:rsidRPr="00A1720C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с</w:t>
            </w:r>
            <w:r>
              <w:rPr>
                <w:color w:val="000000"/>
                <w:sz w:val="26"/>
                <w:szCs w:val="26"/>
              </w:rPr>
              <w:t xml:space="preserve">оответствующему </w:t>
            </w:r>
            <w:r w:rsidRPr="00A1720C">
              <w:rPr>
                <w:color w:val="000000"/>
                <w:sz w:val="26"/>
                <w:szCs w:val="26"/>
              </w:rPr>
              <w:t>учебному предмету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 xml:space="preserve">ФГБУ «Федеральный центр тестирования» </w:t>
            </w:r>
          </w:p>
        </w:tc>
      </w:tr>
    </w:tbl>
    <w:p w:rsidR="00DB78EE" w:rsidRPr="00B228B9" w:rsidRDefault="004571F4" w:rsidP="00A72933">
      <w:pPr>
        <w:pStyle w:val="10"/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63432F">
        <w:br w:type="page"/>
      </w:r>
      <w:bookmarkStart w:id="17" w:name="_Toc411955880"/>
      <w:bookmarkStart w:id="18" w:name="_Toc435626890"/>
      <w:bookmarkStart w:id="19" w:name="_Toc468700782"/>
      <w:r w:rsidR="00DB78EE" w:rsidRPr="00A72933"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53B91" w:rsidRPr="00B228B9" w:rsidRDefault="00B53B91" w:rsidP="006B3FE5">
      <w:pPr>
        <w:ind w:firstLine="709"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B228B9">
        <w:rPr>
          <w:sz w:val="26"/>
          <w:szCs w:val="26"/>
        </w:rPr>
        <w:t>Настоящий документ разработан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со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="00EC612D" w:rsidRPr="00B228B9">
        <w:rPr>
          <w:sz w:val="26"/>
          <w:szCs w:val="26"/>
        </w:rPr>
        <w:t>ледующими</w:t>
      </w:r>
      <w:r w:rsidR="00D5280A" w:rsidRPr="00B228B9">
        <w:rPr>
          <w:sz w:val="26"/>
          <w:szCs w:val="26"/>
        </w:rPr>
        <w:t xml:space="preserve"> </w:t>
      </w:r>
      <w:r w:rsidRPr="00B228B9">
        <w:rPr>
          <w:sz w:val="26"/>
          <w:szCs w:val="26"/>
        </w:rPr>
        <w:t xml:space="preserve">нормативными правовыми актами: </w:t>
      </w:r>
    </w:p>
    <w:p w:rsidR="00B53B91" w:rsidRPr="00640101" w:rsidRDefault="00EC612D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640101">
        <w:rPr>
          <w:sz w:val="26"/>
          <w:szCs w:val="26"/>
        </w:rPr>
        <w:t xml:space="preserve">Федеральный </w:t>
      </w:r>
      <w:r w:rsidR="00B53B91" w:rsidRPr="00640101">
        <w:rPr>
          <w:sz w:val="26"/>
          <w:szCs w:val="26"/>
        </w:rPr>
        <w:t xml:space="preserve">закон от 29.12.2012 </w:t>
      </w:r>
      <w:r w:rsidR="009A4A0F">
        <w:rPr>
          <w:sz w:val="26"/>
          <w:szCs w:val="26"/>
        </w:rPr>
        <w:t>№ </w:t>
      </w:r>
      <w:r w:rsidR="00B53B91" w:rsidRPr="00640101">
        <w:rPr>
          <w:sz w:val="26"/>
          <w:szCs w:val="26"/>
        </w:rPr>
        <w:t>273-ФЗ</w:t>
      </w:r>
      <w:r w:rsidR="002023CE">
        <w:rPr>
          <w:sz w:val="26"/>
          <w:szCs w:val="26"/>
        </w:rPr>
        <w:t xml:space="preserve"> </w:t>
      </w:r>
      <w:r w:rsidR="00B53B91" w:rsidRPr="00640101">
        <w:rPr>
          <w:sz w:val="26"/>
          <w:szCs w:val="26"/>
        </w:rPr>
        <w:t>«Об образовании</w:t>
      </w:r>
      <w:r w:rsidR="009A4A0F" w:rsidRPr="00640101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Р</w:t>
      </w:r>
      <w:r w:rsidR="00B53B91" w:rsidRPr="00640101">
        <w:rPr>
          <w:sz w:val="26"/>
          <w:szCs w:val="26"/>
        </w:rPr>
        <w:t>оссийской Федерации»</w:t>
      </w:r>
      <w:r w:rsidR="0083735A" w:rsidRPr="00640101">
        <w:rPr>
          <w:sz w:val="26"/>
          <w:szCs w:val="26"/>
        </w:rPr>
        <w:t>;</w:t>
      </w:r>
    </w:p>
    <w:p w:rsidR="00B53B91" w:rsidRPr="00640101" w:rsidRDefault="00285E04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proofErr w:type="gramStart"/>
      <w:r w:rsidRPr="00640101">
        <w:rPr>
          <w:sz w:val="26"/>
          <w:szCs w:val="26"/>
        </w:rPr>
        <w:t>П</w:t>
      </w:r>
      <w:r w:rsidR="00B53B91" w:rsidRPr="00640101">
        <w:rPr>
          <w:sz w:val="26"/>
          <w:szCs w:val="26"/>
        </w:rPr>
        <w:t>остановление Правительства Российской Федерации от 31</w:t>
      </w:r>
      <w:r w:rsidR="002023CE">
        <w:rPr>
          <w:sz w:val="26"/>
          <w:szCs w:val="26"/>
        </w:rPr>
        <w:t>.08.</w:t>
      </w:r>
      <w:r w:rsidR="00B53B91" w:rsidRPr="00640101">
        <w:rPr>
          <w:sz w:val="26"/>
          <w:szCs w:val="26"/>
        </w:rPr>
        <w:t xml:space="preserve">2013 </w:t>
      </w:r>
      <w:r w:rsidR="009A4A0F">
        <w:rPr>
          <w:sz w:val="26"/>
          <w:szCs w:val="26"/>
        </w:rPr>
        <w:t>№ </w:t>
      </w:r>
      <w:r w:rsidR="00B53B91" w:rsidRPr="00640101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с</w:t>
      </w:r>
      <w:r w:rsidR="00B53B91" w:rsidRPr="00640101">
        <w:rPr>
          <w:sz w:val="26"/>
          <w:szCs w:val="26"/>
        </w:rPr>
        <w:t>реднего общего образования,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п</w:t>
      </w:r>
      <w:r w:rsidR="00B53B91" w:rsidRPr="00640101">
        <w:rPr>
          <w:sz w:val="26"/>
          <w:szCs w:val="26"/>
        </w:rPr>
        <w:t>риема граждан</w:t>
      </w:r>
      <w:r w:rsidR="009A4A0F" w:rsidRPr="00640101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о</w:t>
      </w:r>
      <w:r w:rsidR="00B53B91" w:rsidRPr="00640101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в</w:t>
      </w:r>
      <w:r w:rsidR="00B53B91" w:rsidRPr="00640101">
        <w:rPr>
          <w:sz w:val="26"/>
          <w:szCs w:val="26"/>
        </w:rPr>
        <w:t>ысшего образования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р</w:t>
      </w:r>
      <w:r w:rsidR="00B53B91" w:rsidRPr="00640101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с</w:t>
      </w:r>
      <w:r w:rsidR="00B53B91" w:rsidRPr="00640101">
        <w:rPr>
          <w:sz w:val="26"/>
          <w:szCs w:val="26"/>
        </w:rPr>
        <w:t>реднего общего образования»</w:t>
      </w:r>
      <w:r w:rsidR="0083735A" w:rsidRPr="00640101">
        <w:rPr>
          <w:sz w:val="26"/>
          <w:szCs w:val="26"/>
        </w:rPr>
        <w:t>;</w:t>
      </w:r>
      <w:proofErr w:type="gramEnd"/>
    </w:p>
    <w:p w:rsidR="00B53B91" w:rsidRPr="00640101" w:rsidRDefault="00285E04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640101">
        <w:rPr>
          <w:sz w:val="26"/>
          <w:szCs w:val="26"/>
        </w:rPr>
        <w:t>П</w:t>
      </w:r>
      <w:r w:rsidR="00B53B91" w:rsidRPr="00640101">
        <w:rPr>
          <w:sz w:val="26"/>
          <w:szCs w:val="26"/>
        </w:rPr>
        <w:t xml:space="preserve">риказ </w:t>
      </w:r>
      <w:r w:rsidR="006646F4" w:rsidRPr="00640101">
        <w:rPr>
          <w:sz w:val="26"/>
          <w:szCs w:val="26"/>
        </w:rPr>
        <w:t>Минобрнауки России</w:t>
      </w:r>
      <w:r w:rsidR="00B53B91" w:rsidRPr="00640101">
        <w:rPr>
          <w:sz w:val="26"/>
          <w:szCs w:val="26"/>
        </w:rPr>
        <w:t xml:space="preserve"> от 26.12.2013 </w:t>
      </w:r>
      <w:r w:rsidR="009A4A0F">
        <w:rPr>
          <w:sz w:val="26"/>
          <w:szCs w:val="26"/>
        </w:rPr>
        <w:t>№ </w:t>
      </w:r>
      <w:r w:rsidR="00B53B91" w:rsidRPr="00640101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A4A0F" w:rsidRPr="00640101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о</w:t>
      </w:r>
      <w:r w:rsidR="00B53B91" w:rsidRPr="00640101">
        <w:rPr>
          <w:sz w:val="26"/>
          <w:szCs w:val="26"/>
        </w:rPr>
        <w:t>бразовательным программам среднего общего образования»</w:t>
      </w:r>
      <w:r w:rsidR="00F80980" w:rsidRPr="00640101">
        <w:rPr>
          <w:sz w:val="26"/>
          <w:szCs w:val="26"/>
        </w:rPr>
        <w:t xml:space="preserve"> (зарегистрирован Минюстом России 03.02.2014, регистрационный </w:t>
      </w:r>
      <w:r w:rsidR="009A4A0F">
        <w:rPr>
          <w:sz w:val="26"/>
          <w:szCs w:val="26"/>
        </w:rPr>
        <w:t>№ </w:t>
      </w:r>
      <w:r w:rsidR="00F80980" w:rsidRPr="00640101">
        <w:rPr>
          <w:sz w:val="26"/>
          <w:szCs w:val="26"/>
        </w:rPr>
        <w:t>31205)</w:t>
      </w:r>
      <w:r w:rsidR="00A72933">
        <w:rPr>
          <w:sz w:val="26"/>
          <w:szCs w:val="26"/>
        </w:rPr>
        <w:t>.</w:t>
      </w:r>
    </w:p>
    <w:p w:rsidR="0038093D" w:rsidRPr="00640101" w:rsidRDefault="0038093D" w:rsidP="00A72933">
      <w:pPr>
        <w:pStyle w:val="af3"/>
        <w:ind w:left="567"/>
        <w:jc w:val="both"/>
        <w:rPr>
          <w:sz w:val="26"/>
          <w:szCs w:val="26"/>
        </w:rPr>
      </w:pPr>
    </w:p>
    <w:p w:rsidR="00C06BF6" w:rsidRPr="00CA1791" w:rsidRDefault="00A551E2" w:rsidP="00A72933">
      <w:pPr>
        <w:pStyle w:val="10"/>
      </w:pPr>
      <w:r w:rsidRPr="0063432F"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468700783"/>
      <w:r w:rsidR="007008A1" w:rsidRPr="00CA1791">
        <w:lastRenderedPageBreak/>
        <w:t xml:space="preserve">Общие </w:t>
      </w:r>
      <w:bookmarkEnd w:id="20"/>
      <w:bookmarkEnd w:id="21"/>
      <w:bookmarkEnd w:id="22"/>
      <w:bookmarkEnd w:id="23"/>
      <w:bookmarkEnd w:id="24"/>
      <w:r w:rsidR="007008A1" w:rsidRPr="00CA1791">
        <w:t>положения</w:t>
      </w:r>
      <w:bookmarkEnd w:id="25"/>
      <w:bookmarkEnd w:id="26"/>
    </w:p>
    <w:p w:rsidR="005206BB" w:rsidRPr="00D908F5" w:rsidRDefault="00FC2E73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bookmarkStart w:id="27" w:name="_Toc254118128"/>
      <w:r w:rsidRPr="00B228B9">
        <w:rPr>
          <w:sz w:val="26"/>
          <w:szCs w:val="26"/>
        </w:rPr>
        <w:t>КК созда</w:t>
      </w:r>
      <w:r w:rsidR="008440A9" w:rsidRPr="00B228B9">
        <w:rPr>
          <w:sz w:val="26"/>
          <w:szCs w:val="26"/>
        </w:rPr>
        <w:t>е</w:t>
      </w:r>
      <w:r w:rsidRPr="00B228B9">
        <w:rPr>
          <w:sz w:val="26"/>
          <w:szCs w:val="26"/>
        </w:rPr>
        <w:t xml:space="preserve">тся </w:t>
      </w:r>
      <w:r w:rsidR="00973BDB" w:rsidRPr="00B228B9">
        <w:rPr>
          <w:sz w:val="26"/>
          <w:szCs w:val="26"/>
        </w:rPr>
        <w:t>ОИВ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.</w:t>
      </w:r>
      <w:r w:rsidR="001B4B18" w:rsidRPr="00B228B9">
        <w:rPr>
          <w:sz w:val="26"/>
          <w:szCs w:val="26"/>
        </w:rPr>
        <w:t xml:space="preserve"> </w:t>
      </w:r>
      <w:r w:rsidR="00512AD3" w:rsidRPr="00B228B9">
        <w:rPr>
          <w:sz w:val="26"/>
          <w:szCs w:val="26"/>
        </w:rPr>
        <w:t xml:space="preserve">14 </w:t>
      </w:r>
      <w:r w:rsidRPr="00B228B9">
        <w:rPr>
          <w:sz w:val="26"/>
          <w:szCs w:val="26"/>
        </w:rPr>
        <w:t>Порядка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 xml:space="preserve">существляет рассмотрение апелляций участников </w:t>
      </w:r>
      <w:r w:rsidR="004571F4" w:rsidRPr="00B228B9">
        <w:rPr>
          <w:sz w:val="26"/>
          <w:szCs w:val="26"/>
        </w:rPr>
        <w:t>ГИА</w:t>
      </w:r>
      <w:r w:rsidRPr="00B228B9">
        <w:rPr>
          <w:sz w:val="26"/>
          <w:szCs w:val="26"/>
        </w:rPr>
        <w:t>.</w:t>
      </w:r>
      <w:r w:rsidR="005206BB" w:rsidRPr="00B228B9">
        <w:rPr>
          <w:sz w:val="26"/>
          <w:szCs w:val="26"/>
        </w:rPr>
        <w:t xml:space="preserve"> </w:t>
      </w:r>
    </w:p>
    <w:p w:rsidR="00973BDB" w:rsidRPr="00D908F5" w:rsidRDefault="00973BDB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КК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Рособрнадзора, ОИВ, инструктивно-методическими документами Рособрнадзора</w:t>
      </w:r>
      <w:r w:rsidR="009A4A0F" w:rsidRPr="00B228B9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опросам организационного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т</w:t>
      </w:r>
      <w:r w:rsidRPr="00B228B9">
        <w:rPr>
          <w:sz w:val="26"/>
          <w:szCs w:val="26"/>
        </w:rPr>
        <w:t>ехнологического сопровождения ГИА,  Положением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Pr="00B228B9">
        <w:rPr>
          <w:sz w:val="26"/>
          <w:szCs w:val="26"/>
        </w:rPr>
        <w:t>К.</w:t>
      </w:r>
    </w:p>
    <w:p w:rsidR="00973BDB" w:rsidRPr="00D908F5" w:rsidRDefault="00973BDB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В целях информирования граждан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редствах массовой информации,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Pr="00B228B9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B228B9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фициальных сайтах ОИВ, учредителей, загранучреждений, организаций, осуществляющих образовательную деятельность, или специализированных сайтах</w:t>
      </w:r>
      <w:r w:rsidR="009A4A0F" w:rsidRPr="00B228B9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proofErr w:type="gramStart"/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озднее</w:t>
      </w:r>
      <w:proofErr w:type="gramEnd"/>
      <w:r w:rsidRPr="00B228B9">
        <w:rPr>
          <w:sz w:val="26"/>
          <w:szCs w:val="26"/>
        </w:rPr>
        <w:t xml:space="preserve"> чем</w:t>
      </w:r>
      <w:r w:rsidR="009A4A0F" w:rsidRPr="00B228B9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есяц</w:t>
      </w:r>
      <w:r w:rsidR="009A4A0F" w:rsidRPr="00B228B9">
        <w:rPr>
          <w:sz w:val="26"/>
          <w:szCs w:val="26"/>
        </w:rPr>
        <w:t xml:space="preserve"> до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н</w:t>
      </w:r>
      <w:r w:rsidRPr="00B228B9">
        <w:rPr>
          <w:sz w:val="26"/>
          <w:szCs w:val="26"/>
        </w:rPr>
        <w:t>ачала экзаменов публикуется информация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роках, местах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орядке подачи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Pr="00B228B9">
        <w:rPr>
          <w:sz w:val="26"/>
          <w:szCs w:val="26"/>
        </w:rPr>
        <w:t>ассмотрения апелляций.</w:t>
      </w:r>
    </w:p>
    <w:p w:rsidR="00D908F5" w:rsidRPr="00D908F5" w:rsidRDefault="00973BDB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 Информационное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рганизационно-технологическое обеспечение работы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существляет РЦОИ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рганизация, определенная ОИВ ответственной</w:t>
      </w:r>
      <w:r w:rsidR="009A4A0F" w:rsidRPr="00B228B9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х</w:t>
      </w:r>
      <w:r w:rsidRPr="00B228B9">
        <w:rPr>
          <w:sz w:val="26"/>
          <w:szCs w:val="26"/>
        </w:rPr>
        <w:t xml:space="preserve">ранение материалов </w:t>
      </w:r>
      <w:r w:rsidR="00A23BE1">
        <w:rPr>
          <w:sz w:val="26"/>
          <w:szCs w:val="26"/>
        </w:rPr>
        <w:t>ГИА</w:t>
      </w:r>
      <w:r w:rsidRPr="00B228B9">
        <w:rPr>
          <w:sz w:val="26"/>
          <w:szCs w:val="26"/>
        </w:rPr>
        <w:t>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973BDB" w:rsidRPr="00B228B9" w:rsidRDefault="00BA6AEF" w:rsidP="00A72933">
      <w:pPr>
        <w:pStyle w:val="10"/>
      </w:pPr>
      <w:bookmarkStart w:id="28" w:name="_Toc435626892"/>
      <w:bookmarkStart w:id="29" w:name="_Toc468700784"/>
      <w:r w:rsidRPr="0063432F">
        <w:lastRenderedPageBreak/>
        <w:t>Состав</w:t>
      </w:r>
      <w:r w:rsidR="009A4A0F" w:rsidRPr="0063432F">
        <w:t xml:space="preserve"> и</w:t>
      </w:r>
      <w:r w:rsidR="009A4A0F">
        <w:t> </w:t>
      </w:r>
      <w:r w:rsidR="009A4A0F" w:rsidRPr="0063432F">
        <w:t>с</w:t>
      </w:r>
      <w:r w:rsidRPr="0063432F">
        <w:t>труктура конфликтной комиссии</w:t>
      </w:r>
      <w:bookmarkEnd w:id="28"/>
      <w:bookmarkEnd w:id="29"/>
    </w:p>
    <w:p w:rsidR="00973BDB" w:rsidRPr="00D908F5" w:rsidRDefault="00973BDB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Состав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ф</w:t>
      </w:r>
      <w:r w:rsidRPr="00B228B9">
        <w:rPr>
          <w:sz w:val="26"/>
          <w:szCs w:val="26"/>
        </w:rPr>
        <w:t>ормируется</w:t>
      </w:r>
      <w:r w:rsidR="009A4A0F" w:rsidRPr="00B228B9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B228B9">
        <w:rPr>
          <w:sz w:val="26"/>
          <w:szCs w:val="26"/>
        </w:rPr>
        <w:t>Министерства иностранных дел Российской Федерации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з</w:t>
      </w:r>
      <w:r w:rsidRPr="00B228B9">
        <w:rPr>
          <w:sz w:val="26"/>
          <w:szCs w:val="26"/>
        </w:rPr>
        <w:t>агранучреждений, органов местного самоуправления, организаций, осуществляющих образовательную деятельность, научных, общественных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Pr="00B228B9">
        <w:rPr>
          <w:sz w:val="26"/>
          <w:szCs w:val="26"/>
        </w:rPr>
        <w:t>ных организаций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бъединений.</w:t>
      </w:r>
    </w:p>
    <w:p w:rsidR="00973BDB" w:rsidRPr="00D908F5" w:rsidRDefault="00973BDB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В состав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н</w:t>
      </w:r>
      <w:r w:rsidRPr="00B228B9">
        <w:rPr>
          <w:sz w:val="26"/>
          <w:szCs w:val="26"/>
        </w:rPr>
        <w:t>е включаются члены ГЭК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К.</w:t>
      </w:r>
    </w:p>
    <w:p w:rsidR="00B95A97" w:rsidRPr="00D908F5" w:rsidRDefault="00B95A97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Количественный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ерсональный состав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пределяет ОИВ.</w:t>
      </w:r>
    </w:p>
    <w:p w:rsidR="00CA3D51" w:rsidRPr="00D908F5" w:rsidRDefault="00CA3D51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Структура КК:</w:t>
      </w:r>
      <w:r w:rsidR="00B95A97" w:rsidRPr="0063432F">
        <w:rPr>
          <w:sz w:val="26"/>
          <w:szCs w:val="26"/>
        </w:rPr>
        <w:t xml:space="preserve"> </w:t>
      </w:r>
      <w:r w:rsidR="00FA6563" w:rsidRPr="0063432F">
        <w:rPr>
          <w:sz w:val="26"/>
          <w:szCs w:val="26"/>
        </w:rPr>
        <w:t>председатель КК,</w:t>
      </w:r>
      <w:r w:rsidR="00B95A97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 xml:space="preserve">заместитель </w:t>
      </w:r>
      <w:r w:rsidR="00FA6563" w:rsidRPr="0063432F">
        <w:rPr>
          <w:sz w:val="26"/>
          <w:szCs w:val="26"/>
        </w:rPr>
        <w:t>председателя КК,</w:t>
      </w:r>
      <w:r w:rsidR="00B95A97" w:rsidRPr="0063432F">
        <w:rPr>
          <w:sz w:val="26"/>
          <w:szCs w:val="26"/>
        </w:rPr>
        <w:t xml:space="preserve"> </w:t>
      </w:r>
      <w:r w:rsidR="00FA6563" w:rsidRPr="0063432F">
        <w:rPr>
          <w:sz w:val="26"/>
          <w:szCs w:val="26"/>
        </w:rPr>
        <w:t>ответственный секретарь КК,</w:t>
      </w:r>
      <w:r w:rsidR="00B95A97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члены КК.</w:t>
      </w:r>
    </w:p>
    <w:p w:rsidR="00B95A97" w:rsidRPr="00D908F5" w:rsidRDefault="00F7240A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Общее руководство</w:t>
      </w:r>
      <w:r w:rsidR="00CA3D51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координацию деятельности КК</w:t>
      </w:r>
      <w:r w:rsidR="00CA3D51" w:rsidRPr="0063432F">
        <w:rPr>
          <w:sz w:val="26"/>
          <w:szCs w:val="26"/>
        </w:rPr>
        <w:t xml:space="preserve">, распределение обязанностей между </w:t>
      </w:r>
      <w:r w:rsidR="00B95A97" w:rsidRPr="0063432F">
        <w:rPr>
          <w:sz w:val="26"/>
          <w:szCs w:val="26"/>
        </w:rPr>
        <w:t xml:space="preserve">заместителем председателя КК, </w:t>
      </w:r>
      <w:r w:rsidR="00CA3D51" w:rsidRPr="0063432F">
        <w:rPr>
          <w:sz w:val="26"/>
          <w:szCs w:val="26"/>
        </w:rPr>
        <w:t>членами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CA3D51" w:rsidRPr="0063432F">
        <w:rPr>
          <w:sz w:val="26"/>
          <w:szCs w:val="26"/>
        </w:rPr>
        <w:t xml:space="preserve"> </w:t>
      </w:r>
      <w:proofErr w:type="gramStart"/>
      <w:r w:rsidR="00CA3D51" w:rsidRPr="0063432F">
        <w:rPr>
          <w:sz w:val="26"/>
          <w:szCs w:val="26"/>
        </w:rPr>
        <w:t>контроль</w:t>
      </w:r>
      <w:r w:rsidR="009A4A0F" w:rsidRPr="0063432F">
        <w:rPr>
          <w:sz w:val="26"/>
          <w:szCs w:val="26"/>
        </w:rPr>
        <w:t xml:space="preserve"> за</w:t>
      </w:r>
      <w:proofErr w:type="gramEnd"/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CA3D51" w:rsidRPr="0063432F">
        <w:rPr>
          <w:sz w:val="26"/>
          <w:szCs w:val="26"/>
        </w:rPr>
        <w:t>аботой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существляет</w:t>
      </w:r>
      <w:r w:rsidR="009A4A0F" w:rsidRPr="0063432F">
        <w:rPr>
          <w:sz w:val="26"/>
          <w:szCs w:val="26"/>
        </w:rPr>
        <w:t xml:space="preserve"> ее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редседатель.</w:t>
      </w:r>
      <w:r w:rsidR="009A4A0F" w:rsidRPr="00D908F5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тсутствие председателя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о объективным причинам его обязанности </w:t>
      </w:r>
      <w:r w:rsidR="00EC612D" w:rsidRPr="0063432F">
        <w:rPr>
          <w:sz w:val="26"/>
          <w:szCs w:val="26"/>
        </w:rPr>
        <w:t xml:space="preserve">исполняет </w:t>
      </w:r>
      <w:r w:rsidRPr="0063432F">
        <w:rPr>
          <w:sz w:val="26"/>
          <w:szCs w:val="26"/>
        </w:rPr>
        <w:t>заместитель председателя КК.</w:t>
      </w:r>
      <w:r w:rsidR="00CA3D51" w:rsidRPr="0063432F">
        <w:rPr>
          <w:sz w:val="26"/>
          <w:szCs w:val="26"/>
        </w:rPr>
        <w:t xml:space="preserve"> </w:t>
      </w:r>
      <w:r w:rsidR="00C625A6" w:rsidRPr="0063432F">
        <w:rPr>
          <w:sz w:val="26"/>
          <w:szCs w:val="26"/>
        </w:rPr>
        <w:t>Председатель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C625A6" w:rsidRPr="0063432F">
        <w:rPr>
          <w:sz w:val="26"/>
          <w:szCs w:val="26"/>
        </w:rPr>
        <w:t>аместитель председателя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C625A6" w:rsidRPr="0063432F">
        <w:rPr>
          <w:sz w:val="26"/>
          <w:szCs w:val="26"/>
        </w:rPr>
        <w:t>есут персональную ответственность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625A6" w:rsidRPr="0063432F">
        <w:rPr>
          <w:sz w:val="26"/>
          <w:szCs w:val="26"/>
        </w:rPr>
        <w:t>ринятые решения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C625A6" w:rsidRPr="0063432F">
        <w:rPr>
          <w:sz w:val="26"/>
          <w:szCs w:val="26"/>
        </w:rPr>
        <w:t xml:space="preserve">амках работы КК. </w:t>
      </w:r>
      <w:r w:rsidR="00CA3D51" w:rsidRPr="0063432F">
        <w:rPr>
          <w:sz w:val="26"/>
          <w:szCs w:val="26"/>
        </w:rPr>
        <w:t>Делопроизводство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CA3D51" w:rsidRPr="0063432F">
        <w:rPr>
          <w:sz w:val="26"/>
          <w:szCs w:val="26"/>
        </w:rPr>
        <w:t>существляет ответственный секретарь КК.</w:t>
      </w:r>
      <w:r w:rsidR="00DD6229" w:rsidRPr="0063432F">
        <w:rPr>
          <w:sz w:val="26"/>
          <w:szCs w:val="26"/>
        </w:rPr>
        <w:t xml:space="preserve"> Члены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DD6229" w:rsidRPr="0063432F">
        <w:rPr>
          <w:sz w:val="26"/>
          <w:szCs w:val="26"/>
        </w:rPr>
        <w:t>частвуют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DD6229" w:rsidRPr="0063432F">
        <w:rPr>
          <w:sz w:val="26"/>
          <w:szCs w:val="26"/>
        </w:rPr>
        <w:t>аседаниях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DD6229" w:rsidRPr="0063432F">
        <w:rPr>
          <w:sz w:val="26"/>
          <w:szCs w:val="26"/>
        </w:rPr>
        <w:t xml:space="preserve"> выполняют возложенные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DD6229" w:rsidRPr="0063432F">
        <w:rPr>
          <w:sz w:val="26"/>
          <w:szCs w:val="26"/>
        </w:rPr>
        <w:t>их функции</w:t>
      </w:r>
      <w:r w:rsidR="00B95A97" w:rsidRPr="0063432F">
        <w:rPr>
          <w:sz w:val="26"/>
          <w:szCs w:val="26"/>
        </w:rPr>
        <w:t>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63432F" w:rsidRDefault="00BA6AEF" w:rsidP="00A72933">
      <w:pPr>
        <w:pStyle w:val="10"/>
      </w:pPr>
      <w:bookmarkStart w:id="30" w:name="_Toc435626893"/>
      <w:bookmarkStart w:id="31" w:name="_Toc468700785"/>
      <w:r w:rsidRPr="0063432F">
        <w:lastRenderedPageBreak/>
        <w:t>Полномочия</w:t>
      </w:r>
      <w:r w:rsidR="009A4A0F" w:rsidRPr="0063432F">
        <w:t xml:space="preserve"> и</w:t>
      </w:r>
      <w:r w:rsidR="009A4A0F">
        <w:t> </w:t>
      </w:r>
      <w:r w:rsidR="009A4A0F" w:rsidRPr="0063432F">
        <w:t>ф</w:t>
      </w:r>
      <w:r w:rsidRPr="0063432F">
        <w:t>ункции конфликтной комиссии</w:t>
      </w:r>
      <w:bookmarkEnd w:id="30"/>
      <w:bookmarkEnd w:id="31"/>
    </w:p>
    <w:p w:rsidR="0063432F" w:rsidRDefault="006E5545" w:rsidP="00A8256A">
      <w:pPr>
        <w:pStyle w:val="af3"/>
        <w:numPr>
          <w:ilvl w:val="0"/>
          <w:numId w:val="12"/>
        </w:numPr>
        <w:ind w:left="0" w:firstLine="567"/>
        <w:rPr>
          <w:sz w:val="26"/>
          <w:szCs w:val="26"/>
        </w:rPr>
      </w:pPr>
      <w:r w:rsidRPr="0063432F">
        <w:rPr>
          <w:sz w:val="26"/>
          <w:szCs w:val="26"/>
        </w:rPr>
        <w:t>Срок полномочий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722797" w:rsidRPr="0063432F">
        <w:rPr>
          <w:sz w:val="26"/>
          <w:szCs w:val="26"/>
        </w:rPr>
        <w:t>о 31 декабря текущего года.</w:t>
      </w:r>
    </w:p>
    <w:p w:rsidR="00AD0BC0" w:rsidRPr="003963FC" w:rsidRDefault="00AD0BC0" w:rsidP="00A8256A">
      <w:pPr>
        <w:pStyle w:val="af3"/>
        <w:numPr>
          <w:ilvl w:val="0"/>
          <w:numId w:val="12"/>
        </w:numPr>
        <w:ind w:left="0" w:firstLine="567"/>
        <w:rPr>
          <w:sz w:val="26"/>
          <w:szCs w:val="26"/>
        </w:rPr>
      </w:pPr>
      <w:r w:rsidRPr="00B228B9">
        <w:rPr>
          <w:sz w:val="26"/>
          <w:szCs w:val="26"/>
        </w:rPr>
        <w:t>КК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Pr="00B228B9">
        <w:rPr>
          <w:sz w:val="26"/>
          <w:szCs w:val="26"/>
        </w:rPr>
        <w:t>амках проведения ГИА выполняет следующие функции: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принимает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ассматривает апелляции участников ГИА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 xml:space="preserve"> несогласии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ыставленными баллами;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принимает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езультатам рассмотрения апелляции решение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довлетворении или отклонении апелляций участников ГИА;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направляет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ккредитующие органы графики рассмотрения апелляций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proofErr w:type="gramStart"/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озднее</w:t>
      </w:r>
      <w:proofErr w:type="gramEnd"/>
      <w:r w:rsidRPr="00B228B9">
        <w:rPr>
          <w:b w:val="0"/>
          <w:sz w:val="26"/>
          <w:szCs w:val="26"/>
        </w:rPr>
        <w:t xml:space="preserve"> чем</w:t>
      </w:r>
      <w:r w:rsidR="009A4A0F" w:rsidRPr="00B228B9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есяц</w:t>
      </w:r>
      <w:r w:rsidR="009A4A0F" w:rsidRPr="00B228B9">
        <w:rPr>
          <w:b w:val="0"/>
          <w:sz w:val="26"/>
          <w:szCs w:val="26"/>
        </w:rPr>
        <w:t xml:space="preserve"> до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ачала проведения ГИА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ц</w:t>
      </w:r>
      <w:r w:rsidRPr="00B228B9">
        <w:rPr>
          <w:b w:val="0"/>
          <w:sz w:val="26"/>
          <w:szCs w:val="26"/>
        </w:rPr>
        <w:t>елях организованного обеспечения аккредитации граждан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 xml:space="preserve">ачестве общественных наблюдателей при рассмотрении апелляций КК </w:t>
      </w:r>
      <w:r w:rsidRPr="00326B05">
        <w:rPr>
          <w:b w:val="0"/>
          <w:sz w:val="26"/>
          <w:szCs w:val="26"/>
        </w:rPr>
        <w:t>(п. 7 Порядка аккредитации граждан</w:t>
      </w:r>
      <w:r w:rsidR="009A4A0F" w:rsidRPr="00326B05">
        <w:rPr>
          <w:b w:val="0"/>
          <w:sz w:val="26"/>
          <w:szCs w:val="26"/>
        </w:rPr>
        <w:t xml:space="preserve"> в к</w:t>
      </w:r>
      <w:r w:rsidRPr="00326B05">
        <w:rPr>
          <w:b w:val="0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9A4A0F" w:rsidRPr="00326B05">
        <w:rPr>
          <w:b w:val="0"/>
          <w:sz w:val="26"/>
          <w:szCs w:val="26"/>
        </w:rPr>
        <w:t xml:space="preserve"> по о</w:t>
      </w:r>
      <w:r w:rsidRPr="00326B05">
        <w:rPr>
          <w:b w:val="0"/>
          <w:sz w:val="26"/>
          <w:szCs w:val="26"/>
        </w:rPr>
        <w:t>бразовательным программам основного общего</w:t>
      </w:r>
      <w:r w:rsidR="009A4A0F" w:rsidRPr="00326B05">
        <w:rPr>
          <w:b w:val="0"/>
          <w:sz w:val="26"/>
          <w:szCs w:val="26"/>
        </w:rPr>
        <w:t xml:space="preserve"> и с</w:t>
      </w:r>
      <w:r w:rsidRPr="00326B05">
        <w:rPr>
          <w:b w:val="0"/>
          <w:sz w:val="26"/>
          <w:szCs w:val="26"/>
        </w:rPr>
        <w:t>реднего общего образования, всероссийской олимпиады школьников</w:t>
      </w:r>
      <w:r w:rsidR="009A4A0F" w:rsidRPr="00326B05">
        <w:rPr>
          <w:b w:val="0"/>
          <w:sz w:val="26"/>
          <w:szCs w:val="26"/>
        </w:rPr>
        <w:t xml:space="preserve"> и о</w:t>
      </w:r>
      <w:r w:rsidRPr="00326B05">
        <w:rPr>
          <w:b w:val="0"/>
          <w:sz w:val="26"/>
          <w:szCs w:val="26"/>
        </w:rPr>
        <w:t>лимпиад школьников, утвержденного приказом Минобрнауки России от 28</w:t>
      </w:r>
      <w:r w:rsidR="002023CE" w:rsidRPr="00326B05">
        <w:rPr>
          <w:b w:val="0"/>
          <w:sz w:val="26"/>
          <w:szCs w:val="26"/>
        </w:rPr>
        <w:t>.06.</w:t>
      </w:r>
      <w:r w:rsidRPr="00326B05">
        <w:rPr>
          <w:b w:val="0"/>
          <w:sz w:val="26"/>
          <w:szCs w:val="26"/>
        </w:rPr>
        <w:t xml:space="preserve">2013 </w:t>
      </w:r>
      <w:r w:rsidR="009A4A0F" w:rsidRPr="00326B05">
        <w:rPr>
          <w:b w:val="0"/>
          <w:sz w:val="26"/>
          <w:szCs w:val="26"/>
        </w:rPr>
        <w:t>№ </w:t>
      </w:r>
      <w:r w:rsidRPr="00326B05">
        <w:rPr>
          <w:b w:val="0"/>
          <w:sz w:val="26"/>
          <w:szCs w:val="26"/>
        </w:rPr>
        <w:t>491 (</w:t>
      </w:r>
      <w:proofErr w:type="gramStart"/>
      <w:r w:rsidRPr="00326B05">
        <w:rPr>
          <w:b w:val="0"/>
          <w:sz w:val="26"/>
          <w:szCs w:val="26"/>
        </w:rPr>
        <w:t>зарегистрирован</w:t>
      </w:r>
      <w:proofErr w:type="gramEnd"/>
      <w:r w:rsidRPr="00326B05">
        <w:rPr>
          <w:b w:val="0"/>
          <w:sz w:val="26"/>
          <w:szCs w:val="26"/>
        </w:rPr>
        <w:t xml:space="preserve"> Минюстом России 02.08.2013, регистрационный </w:t>
      </w:r>
      <w:r w:rsidR="009A4A0F" w:rsidRPr="00326B05">
        <w:rPr>
          <w:b w:val="0"/>
          <w:sz w:val="26"/>
          <w:szCs w:val="26"/>
        </w:rPr>
        <w:t>№ </w:t>
      </w:r>
      <w:r w:rsidRPr="00326B05">
        <w:rPr>
          <w:b w:val="0"/>
          <w:sz w:val="26"/>
          <w:szCs w:val="26"/>
        </w:rPr>
        <w:t>29234);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обращается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Ф</w:t>
      </w:r>
      <w:r w:rsidR="00A1720C">
        <w:rPr>
          <w:b w:val="0"/>
          <w:sz w:val="26"/>
          <w:szCs w:val="26"/>
        </w:rPr>
        <w:t>ИПИ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>апросом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редоставлении разъяснений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ритериям оценивания (в случае, если привлеченные эксперты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 дают однозначного ответа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равильности оценивания экзаменационной работы апеллянта);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информирует апеллянтов и (или)</w:t>
      </w:r>
      <w:r w:rsidR="009A4A0F" w:rsidRPr="00B228B9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одителей (законных представителей),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 ГЭК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ЦОИ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ринятых решениях.</w:t>
      </w:r>
    </w:p>
    <w:p w:rsidR="002664C8" w:rsidRPr="00640101" w:rsidRDefault="002664C8" w:rsidP="00A8256A">
      <w:pPr>
        <w:pStyle w:val="af3"/>
        <w:numPr>
          <w:ilvl w:val="0"/>
          <w:numId w:val="12"/>
        </w:numPr>
        <w:ind w:left="0" w:firstLine="567"/>
        <w:rPr>
          <w:sz w:val="26"/>
          <w:szCs w:val="26"/>
        </w:rPr>
      </w:pPr>
      <w:r w:rsidRPr="00B228B9">
        <w:rPr>
          <w:sz w:val="26"/>
          <w:szCs w:val="26"/>
        </w:rPr>
        <w:t>В целях выполнения своих функций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праве:</w:t>
      </w:r>
    </w:p>
    <w:p w:rsidR="002664C8" w:rsidRPr="00B228B9" w:rsidRDefault="002664C8" w:rsidP="0063432F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  <w:sz w:val="26"/>
          <w:szCs w:val="26"/>
        </w:rPr>
      </w:pPr>
      <w:proofErr w:type="gramStart"/>
      <w:r w:rsidRPr="00B228B9">
        <w:rPr>
          <w:b w:val="0"/>
          <w:sz w:val="26"/>
          <w:szCs w:val="26"/>
        </w:rPr>
        <w:t>запрашивать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олучать</w:t>
      </w:r>
      <w:r w:rsidR="009A4A0F" w:rsidRPr="00B228B9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полномоченных лиц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рганизаций необходимые документы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ведения,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ом числе экзаменационные работы ГВЭ, бланки ЕГЭ, электронные носители, содержащие файлы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ц</w:t>
      </w:r>
      <w:r w:rsidRPr="00B228B9">
        <w:rPr>
          <w:b w:val="0"/>
          <w:sz w:val="26"/>
          <w:szCs w:val="26"/>
        </w:rPr>
        <w:t>ифровой аудиозаписью устных ответов участников ГИА, протоколы устных ответов участников ГИА, сдававших ГВЭ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л</w:t>
      </w:r>
      <w:r w:rsidRPr="00B228B9">
        <w:rPr>
          <w:b w:val="0"/>
          <w:sz w:val="26"/>
          <w:szCs w:val="26"/>
        </w:rPr>
        <w:t>ицах</w:t>
      </w:r>
      <w:proofErr w:type="gramEnd"/>
      <w:r w:rsidRPr="00B228B9">
        <w:rPr>
          <w:b w:val="0"/>
          <w:sz w:val="26"/>
          <w:szCs w:val="26"/>
        </w:rPr>
        <w:t xml:space="preserve">, </w:t>
      </w:r>
      <w:proofErr w:type="gramStart"/>
      <w:r w:rsidRPr="00B228B9">
        <w:rPr>
          <w:b w:val="0"/>
          <w:sz w:val="26"/>
          <w:szCs w:val="26"/>
        </w:rPr>
        <w:t>присутствовавших</w:t>
      </w:r>
      <w:proofErr w:type="gramEnd"/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ПЭ, иные сведения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облюдении порядка проведения ГИА,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 видеоматериалы</w:t>
      </w:r>
      <w:r w:rsidR="009A4A0F" w:rsidRPr="00B228B9">
        <w:rPr>
          <w:b w:val="0"/>
          <w:sz w:val="26"/>
          <w:szCs w:val="26"/>
        </w:rPr>
        <w:t xml:space="preserve"> из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ПЭ</w:t>
      </w:r>
      <w:r w:rsidR="00667118">
        <w:rPr>
          <w:b w:val="0"/>
          <w:sz w:val="26"/>
          <w:szCs w:val="26"/>
        </w:rPr>
        <w:t xml:space="preserve"> (п. 79 и 86 Порядка)</w:t>
      </w:r>
      <w:r w:rsidRPr="00B228B9">
        <w:rPr>
          <w:b w:val="0"/>
          <w:sz w:val="26"/>
          <w:szCs w:val="26"/>
        </w:rPr>
        <w:t>;</w:t>
      </w:r>
    </w:p>
    <w:p w:rsidR="002664C8" w:rsidRPr="00B228B9" w:rsidRDefault="002664C8" w:rsidP="0063432F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привлекать </w:t>
      </w:r>
      <w:r w:rsidR="00441E43" w:rsidRPr="0063432F">
        <w:rPr>
          <w:b w:val="0"/>
          <w:sz w:val="26"/>
          <w:szCs w:val="26"/>
        </w:rPr>
        <w:t>при</w:t>
      </w:r>
      <w:r w:rsidRPr="0063432F">
        <w:rPr>
          <w:b w:val="0"/>
          <w:sz w:val="26"/>
          <w:szCs w:val="26"/>
        </w:rPr>
        <w:t xml:space="preserve"> рассмотрени</w:t>
      </w:r>
      <w:r w:rsidR="00441E43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 xml:space="preserve"> апелляций участников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граниченными возможностями здоровья, детей-инвалидов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нвалидов независимых сурдопереводчиков</w:t>
      </w:r>
      <w:r w:rsidR="00411391">
        <w:rPr>
          <w:b w:val="0"/>
          <w:sz w:val="26"/>
          <w:szCs w:val="26"/>
        </w:rPr>
        <w:t>, тифлопереводчиков</w:t>
      </w:r>
      <w:r w:rsidRPr="0063432F">
        <w:rPr>
          <w:b w:val="0"/>
          <w:sz w:val="26"/>
          <w:szCs w:val="26"/>
        </w:rPr>
        <w:t xml:space="preserve">; </w:t>
      </w:r>
    </w:p>
    <w:p w:rsidR="00D908F5" w:rsidRDefault="002664C8" w:rsidP="0063432F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привлекать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аботе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э</w:t>
      </w:r>
      <w:r w:rsidRPr="00B228B9">
        <w:rPr>
          <w:b w:val="0"/>
          <w:sz w:val="26"/>
          <w:szCs w:val="26"/>
        </w:rPr>
        <w:t>кспертов (членов ПК)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оответствующему учебному предмету, которым присвоен статус «ведущий эксперт» или «старший эксперт»,</w:t>
      </w:r>
      <w:r w:rsidR="009A4A0F" w:rsidRPr="00B228B9">
        <w:rPr>
          <w:b w:val="0"/>
          <w:sz w:val="26"/>
          <w:szCs w:val="26"/>
        </w:rPr>
        <w:t xml:space="preserve"> но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 xml:space="preserve">е </w:t>
      </w:r>
      <w:r w:rsidR="00EC612D" w:rsidRPr="00B228B9">
        <w:rPr>
          <w:b w:val="0"/>
          <w:sz w:val="26"/>
          <w:szCs w:val="26"/>
        </w:rPr>
        <w:t xml:space="preserve">являющихся </w:t>
      </w:r>
      <w:r w:rsidRPr="00B228B9">
        <w:rPr>
          <w:b w:val="0"/>
          <w:sz w:val="26"/>
          <w:szCs w:val="26"/>
        </w:rPr>
        <w:t>экспертами, проверявшими развернутые и (или) устные ответы апеллянта ранее.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B5118" w:rsidRPr="00D908F5" w:rsidRDefault="008D5822" w:rsidP="00A72933">
      <w:pPr>
        <w:pStyle w:val="10"/>
      </w:pPr>
      <w:bookmarkStart w:id="32" w:name="_Toc435626894"/>
      <w:bookmarkStart w:id="33" w:name="_Toc468700786"/>
      <w:r w:rsidRPr="00D908F5">
        <w:lastRenderedPageBreak/>
        <w:t>Организация работы конфликтной комиссии</w:t>
      </w:r>
      <w:bookmarkEnd w:id="32"/>
      <w:bookmarkEnd w:id="33"/>
    </w:p>
    <w:p w:rsidR="008D5822" w:rsidRPr="0063432F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КК осуществляет свою деятельность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омещениях, определенных ОИВ. Помещения для работы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борудуются средствами видеонаблюдения.  Видеозапись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омещениях работы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едется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ч</w:t>
      </w:r>
      <w:r w:rsidRPr="0063432F">
        <w:rPr>
          <w:b w:val="0"/>
          <w:sz w:val="26"/>
          <w:szCs w:val="26"/>
        </w:rPr>
        <w:t>асы работы КК.</w:t>
      </w:r>
    </w:p>
    <w:p w:rsidR="00DA1D74" w:rsidRPr="0063432F" w:rsidRDefault="00DA1D74" w:rsidP="00205009">
      <w:pPr>
        <w:pStyle w:val="af3"/>
        <w:numPr>
          <w:ilvl w:val="1"/>
          <w:numId w:val="5"/>
        </w:numPr>
        <w:ind w:left="0" w:firstLine="567"/>
        <w:jc w:val="both"/>
        <w:rPr>
          <w:b/>
          <w:sz w:val="26"/>
          <w:szCs w:val="26"/>
        </w:rPr>
      </w:pPr>
      <w:r w:rsidRPr="0063432F">
        <w:rPr>
          <w:sz w:val="26"/>
          <w:szCs w:val="26"/>
        </w:rPr>
        <w:t>Сведения</w:t>
      </w:r>
      <w:r w:rsidR="009A4A0F" w:rsidRPr="0063432F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proofErr w:type="gramStart"/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пелляциях</w:t>
      </w:r>
      <w:proofErr w:type="gramEnd"/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 несогласии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ыставленными баллами, поданных участниками ГИА, вносятся </w:t>
      </w:r>
      <w:r w:rsidR="00411391">
        <w:rPr>
          <w:sz w:val="26"/>
          <w:szCs w:val="26"/>
        </w:rPr>
        <w:t>ответственными сотрудниками РЦОИ</w:t>
      </w:r>
      <w:r w:rsidR="009A4A0F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ИС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>ечение суток</w:t>
      </w:r>
      <w:r w:rsidR="009A4A0F" w:rsidRPr="0063432F">
        <w:rPr>
          <w:sz w:val="26"/>
          <w:szCs w:val="26"/>
        </w:rPr>
        <w:t xml:space="preserve"> со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ня подачи апелляции.</w:t>
      </w:r>
    </w:p>
    <w:p w:rsidR="008D5822" w:rsidRPr="00B228B9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Решения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ринимаются </w:t>
      </w:r>
      <w:r w:rsidR="00EC612D" w:rsidRPr="0063432F">
        <w:rPr>
          <w:b w:val="0"/>
          <w:sz w:val="26"/>
          <w:szCs w:val="26"/>
        </w:rPr>
        <w:t>посредством голосования. Решения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EC612D" w:rsidRPr="0063432F">
        <w:rPr>
          <w:b w:val="0"/>
          <w:sz w:val="26"/>
          <w:szCs w:val="26"/>
        </w:rPr>
        <w:t>ризнаются правомочными только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EC612D" w:rsidRPr="0063432F">
        <w:rPr>
          <w:b w:val="0"/>
          <w:sz w:val="26"/>
          <w:szCs w:val="26"/>
        </w:rPr>
        <w:t>лучае присутствия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EC612D" w:rsidRPr="0063432F">
        <w:rPr>
          <w:b w:val="0"/>
          <w:sz w:val="26"/>
          <w:szCs w:val="26"/>
        </w:rPr>
        <w:t>аседании</w:t>
      </w:r>
      <w:r w:rsidR="009A4A0F" w:rsidRPr="0063432F">
        <w:rPr>
          <w:b w:val="0"/>
          <w:sz w:val="26"/>
          <w:szCs w:val="26"/>
        </w:rPr>
        <w:t xml:space="preserve"> </w:t>
      </w:r>
      <w:r w:rsidR="009A4A0F">
        <w:rPr>
          <w:b w:val="0"/>
          <w:sz w:val="26"/>
          <w:szCs w:val="26"/>
        </w:rPr>
        <w:t>не м</w:t>
      </w:r>
      <w:r w:rsidR="00296627">
        <w:rPr>
          <w:b w:val="0"/>
          <w:sz w:val="26"/>
          <w:szCs w:val="26"/>
        </w:rPr>
        <w:t xml:space="preserve">енее </w:t>
      </w:r>
      <w:r w:rsidR="00EC612D" w:rsidRPr="0063432F">
        <w:rPr>
          <w:b w:val="0"/>
          <w:sz w:val="26"/>
          <w:szCs w:val="26"/>
        </w:rPr>
        <w:t>1/3 состава КК</w:t>
      </w:r>
      <w:r w:rsidRPr="0063432F">
        <w:rPr>
          <w:b w:val="0"/>
          <w:sz w:val="26"/>
          <w:szCs w:val="26"/>
        </w:rPr>
        <w:t>.</w:t>
      </w:r>
      <w:r w:rsidR="009A4A0F" w:rsidRPr="0063432F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оторых указываются решения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 xml:space="preserve"> причины,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оторым были приняты решения (в случае удовлетворения апелляции)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ассмотрении</w:t>
      </w:r>
      <w:r w:rsidR="00C22BF2" w:rsidRPr="00B228B9">
        <w:rPr>
          <w:b w:val="0"/>
          <w:sz w:val="26"/>
          <w:szCs w:val="26"/>
        </w:rPr>
        <w:t xml:space="preserve"> апелляций</w:t>
      </w:r>
      <w:r w:rsidRPr="00B228B9">
        <w:rPr>
          <w:b w:val="0"/>
          <w:sz w:val="26"/>
          <w:szCs w:val="26"/>
        </w:rPr>
        <w:t>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 привлеченных специалистов РЦОИ и (или) привлеченных экспертов ПК.</w:t>
      </w:r>
      <w:r w:rsidRPr="00B228B9">
        <w:rPr>
          <w:sz w:val="26"/>
          <w:szCs w:val="26"/>
        </w:rPr>
        <w:t xml:space="preserve"> </w:t>
      </w:r>
    </w:p>
    <w:p w:rsidR="008D5822" w:rsidRPr="0063432F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Отчетными документами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сновным видам работ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я</w:t>
      </w:r>
      <w:r w:rsidRPr="0063432F">
        <w:rPr>
          <w:b w:val="0"/>
          <w:sz w:val="26"/>
          <w:szCs w:val="26"/>
        </w:rPr>
        <w:t>вляются: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апелляции участников ГИА;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журнал</w:t>
      </w:r>
      <w:r w:rsidR="00411391">
        <w:rPr>
          <w:b w:val="0"/>
          <w:sz w:val="26"/>
          <w:szCs w:val="26"/>
        </w:rPr>
        <w:t xml:space="preserve"> </w:t>
      </w:r>
      <w:r w:rsidRPr="0063432F">
        <w:rPr>
          <w:b w:val="0"/>
          <w:sz w:val="26"/>
          <w:szCs w:val="26"/>
        </w:rPr>
        <w:t>регистрации апелляций;</w:t>
      </w:r>
    </w:p>
    <w:p w:rsidR="008D5822" w:rsidRPr="00B228B9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протоколы заседаний КК;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заключения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служебного расследования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арушении порядка проведения ГИА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ПЭ; 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заключения экспертов ПК, привлекаемых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аботе КК,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оценивания заданий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азвернутым и (или) устным ответом и (или)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еобходимости изменения баллов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ыполнение задания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аз</w:t>
      </w:r>
      <w:r w:rsidR="00110DB8" w:rsidRPr="0063432F">
        <w:rPr>
          <w:b w:val="0"/>
          <w:sz w:val="26"/>
          <w:szCs w:val="26"/>
        </w:rPr>
        <w:t>вернутым и (или) устным ответом;</w:t>
      </w:r>
    </w:p>
    <w:p w:rsidR="00110DB8" w:rsidRPr="0063432F" w:rsidRDefault="00110DB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письменные заявления участников ГИА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т</w:t>
      </w:r>
      <w:r w:rsidR="00441E43" w:rsidRPr="0063432F">
        <w:rPr>
          <w:b w:val="0"/>
          <w:sz w:val="26"/>
          <w:szCs w:val="26"/>
        </w:rPr>
        <w:t>зыве</w:t>
      </w:r>
      <w:r w:rsidRPr="0063432F">
        <w:rPr>
          <w:b w:val="0"/>
          <w:sz w:val="26"/>
          <w:szCs w:val="26"/>
        </w:rPr>
        <w:t xml:space="preserve"> апелляции.</w:t>
      </w:r>
    </w:p>
    <w:p w:rsidR="00BA6AEF" w:rsidRPr="0063432F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Отчетные документы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х</w:t>
      </w:r>
      <w:r w:rsidRPr="0063432F">
        <w:rPr>
          <w:b w:val="0"/>
          <w:sz w:val="26"/>
          <w:szCs w:val="26"/>
        </w:rPr>
        <w:t>ранятся до 31 декабря текущего года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Pr="0063432F">
        <w:rPr>
          <w:b w:val="0"/>
          <w:sz w:val="26"/>
          <w:szCs w:val="26"/>
        </w:rPr>
        <w:t>естах, определенных ОИВ.</w:t>
      </w:r>
    </w:p>
    <w:p w:rsidR="00BA6AEF" w:rsidRPr="00B228B9" w:rsidRDefault="00BA6AEF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 рассмотрении апелляции проверка изложенных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 xml:space="preserve">ей фактов                 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роводится лицами, принимавшими участие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рганизации и (или) проведении соответствующего экзамена</w:t>
      </w:r>
      <w:r w:rsidR="00C22BF2" w:rsidRPr="00B228B9">
        <w:rPr>
          <w:b w:val="0"/>
          <w:sz w:val="26"/>
          <w:szCs w:val="26"/>
        </w:rPr>
        <w:t>,</w:t>
      </w:r>
      <w:r w:rsidRPr="00B228B9">
        <w:rPr>
          <w:b w:val="0"/>
          <w:sz w:val="26"/>
          <w:szCs w:val="26"/>
        </w:rPr>
        <w:t xml:space="preserve"> либо ранее проверявшими экзаменационную работу апеллянта.</w:t>
      </w:r>
    </w:p>
    <w:p w:rsidR="00BA6AEF" w:rsidRPr="00B228B9" w:rsidRDefault="00BA6AEF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КК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ассматривает апелляции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опросам содержания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труктуры заданий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чебным предметам,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опросам, связанным:</w:t>
      </w:r>
    </w:p>
    <w:p w:rsidR="00BA6AEF" w:rsidRPr="00B228B9" w:rsidRDefault="00BA6AEF" w:rsidP="00CA1791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с оцениванием результатов выполнения заданий экзаменационной работы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ратким ответом;</w:t>
      </w:r>
    </w:p>
    <w:p w:rsidR="00BA6AEF" w:rsidRPr="00B228B9" w:rsidRDefault="00BA6AE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 нарушением участником ГИА требований, установленных Порядком;</w:t>
      </w:r>
    </w:p>
    <w:p w:rsidR="00BA6AEF" w:rsidRPr="00B228B9" w:rsidRDefault="00BA6AE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 неправильным оформлением экзаменационной работы.</w:t>
      </w:r>
    </w:p>
    <w:p w:rsidR="00BA6AEF" w:rsidRPr="00B228B9" w:rsidRDefault="00BA6AE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КК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ассматрива</w:t>
      </w:r>
      <w:r w:rsidR="000A426E">
        <w:rPr>
          <w:sz w:val="26"/>
          <w:szCs w:val="26"/>
        </w:rPr>
        <w:t>ет</w:t>
      </w:r>
      <w:r w:rsidRPr="0063432F">
        <w:rPr>
          <w:sz w:val="26"/>
          <w:szCs w:val="26"/>
        </w:rPr>
        <w:t xml:space="preserve"> черновики участника ГИА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ачестве материалов апелляции.</w:t>
      </w:r>
    </w:p>
    <w:p w:rsidR="00BA6AEF" w:rsidRPr="00B228B9" w:rsidRDefault="003963FC" w:rsidP="00205009">
      <w:pPr>
        <w:pStyle w:val="1"/>
        <w:numPr>
          <w:ilvl w:val="1"/>
          <w:numId w:val="5"/>
        </w:num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BA6AEF" w:rsidRPr="00B228B9">
        <w:rPr>
          <w:b w:val="0"/>
          <w:sz w:val="26"/>
          <w:szCs w:val="26"/>
        </w:rPr>
        <w:t>При рассмотрении апелляции присутствуют:</w:t>
      </w:r>
    </w:p>
    <w:p w:rsidR="00BA6AEF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члены ГЭК –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ешению председателя ГЭК;</w:t>
      </w:r>
    </w:p>
    <w:p w:rsidR="00BA6AEF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общественные наблюдатели, аккредитованные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 (по желанию);</w:t>
      </w:r>
    </w:p>
    <w:p w:rsidR="00BA6AEF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бласти образования (по решению соответствующих органов);</w:t>
      </w:r>
    </w:p>
    <w:p w:rsidR="00822684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lastRenderedPageBreak/>
        <w:t>члены ПК, привлеченные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ассмотрению апелляции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оответствующему учебному предмету</w:t>
      </w:r>
      <w:r w:rsidR="00822684" w:rsidRPr="00B228B9">
        <w:rPr>
          <w:b w:val="0"/>
          <w:sz w:val="26"/>
          <w:szCs w:val="26"/>
        </w:rPr>
        <w:t>;</w:t>
      </w:r>
    </w:p>
    <w:p w:rsidR="00BA6AEF" w:rsidRPr="00B228B9" w:rsidRDefault="00822684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независимые </w:t>
      </w:r>
      <w:proofErr w:type="spellStart"/>
      <w:r w:rsidRPr="0063432F">
        <w:rPr>
          <w:b w:val="0"/>
          <w:sz w:val="26"/>
          <w:szCs w:val="26"/>
        </w:rPr>
        <w:t>сурдопереводчики</w:t>
      </w:r>
      <w:proofErr w:type="spellEnd"/>
      <w:r w:rsidR="000A426E">
        <w:rPr>
          <w:b w:val="0"/>
          <w:sz w:val="26"/>
          <w:szCs w:val="26"/>
        </w:rPr>
        <w:t xml:space="preserve">, </w:t>
      </w:r>
      <w:proofErr w:type="spellStart"/>
      <w:r w:rsidR="000A426E">
        <w:rPr>
          <w:b w:val="0"/>
          <w:sz w:val="26"/>
          <w:szCs w:val="26"/>
        </w:rPr>
        <w:t>тифлопереводчики</w:t>
      </w:r>
      <w:proofErr w:type="spellEnd"/>
      <w:r w:rsidRPr="0063432F">
        <w:rPr>
          <w:b w:val="0"/>
          <w:sz w:val="26"/>
          <w:szCs w:val="26"/>
        </w:rPr>
        <w:t xml:space="preserve"> для лиц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граниченными возможностями здоровья, детей-инвалидов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нвалидов (при необходимости).</w:t>
      </w:r>
    </w:p>
    <w:p w:rsidR="00BA6AEF" w:rsidRPr="00B228B9" w:rsidRDefault="00BA6AEF" w:rsidP="00CA1791">
      <w:pPr>
        <w:pStyle w:val="1"/>
        <w:numPr>
          <w:ilvl w:val="0"/>
          <w:numId w:val="0"/>
        </w:numPr>
        <w:tabs>
          <w:tab w:val="num" w:pos="113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По желанию при рассмотрении апелляции могут присутствовать апеллянт и (или) его родители (законные представители).</w:t>
      </w:r>
    </w:p>
    <w:p w:rsidR="00BA6AEF" w:rsidRPr="00B228B9" w:rsidRDefault="00BA6AEF" w:rsidP="00CA1791">
      <w:pPr>
        <w:pStyle w:val="1"/>
        <w:numPr>
          <w:ilvl w:val="0"/>
          <w:numId w:val="0"/>
        </w:numPr>
        <w:tabs>
          <w:tab w:val="num" w:pos="113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Рассмотрение апелляции проводится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покойной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оброжелательной обстановке.</w:t>
      </w:r>
    </w:p>
    <w:p w:rsidR="00D908F5" w:rsidRDefault="00BA6AEF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Апеллянтов и (или)</w:t>
      </w:r>
      <w:r w:rsidR="009A4A0F" w:rsidRPr="0063432F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одителей (законных представителей) (в случае</w:t>
      </w:r>
      <w:r w:rsidR="009A4A0F" w:rsidRPr="0063432F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рисутствия при рассмотрении апелляции) приглашают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рафику, сформированном</w:t>
      </w:r>
      <w:r w:rsidR="00C22BF2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 xml:space="preserve"> ответственным секретарем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 xml:space="preserve"> согласованн</w:t>
      </w:r>
      <w:r w:rsidR="00C22BF2" w:rsidRPr="0063432F">
        <w:rPr>
          <w:b w:val="0"/>
          <w:sz w:val="26"/>
          <w:szCs w:val="26"/>
        </w:rPr>
        <w:t>ому</w:t>
      </w:r>
      <w:r w:rsidRPr="0063432F">
        <w:rPr>
          <w:b w:val="0"/>
          <w:sz w:val="26"/>
          <w:szCs w:val="26"/>
        </w:rPr>
        <w:t xml:space="preserve"> председателем КК,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ж</w:t>
      </w:r>
      <w:r w:rsidRPr="0063432F">
        <w:rPr>
          <w:b w:val="0"/>
          <w:sz w:val="26"/>
          <w:szCs w:val="26"/>
        </w:rPr>
        <w:t>урналом регистрации апелляций</w:t>
      </w:r>
      <w:r w:rsidR="0076472B">
        <w:rPr>
          <w:b w:val="0"/>
          <w:sz w:val="26"/>
          <w:szCs w:val="26"/>
        </w:rPr>
        <w:t>,</w:t>
      </w:r>
      <w:r w:rsidR="009A4A0F">
        <w:rPr>
          <w:b w:val="0"/>
          <w:sz w:val="26"/>
          <w:szCs w:val="26"/>
        </w:rPr>
        <w:t xml:space="preserve"> а т</w:t>
      </w:r>
      <w:r w:rsidR="0076472B">
        <w:rPr>
          <w:b w:val="0"/>
          <w:sz w:val="26"/>
          <w:szCs w:val="26"/>
        </w:rPr>
        <w:t>акже</w:t>
      </w:r>
      <w:r w:rsidR="009A4A0F">
        <w:rPr>
          <w:b w:val="0"/>
          <w:sz w:val="26"/>
          <w:szCs w:val="26"/>
        </w:rPr>
        <w:t xml:space="preserve"> </w:t>
      </w:r>
      <w:r w:rsidR="009A4A0F" w:rsidRPr="0076472B">
        <w:rPr>
          <w:b w:val="0"/>
          <w:sz w:val="26"/>
          <w:szCs w:val="26"/>
        </w:rPr>
        <w:t>с</w:t>
      </w:r>
      <w:r w:rsidR="009A4A0F">
        <w:rPr>
          <w:b w:val="0"/>
          <w:sz w:val="26"/>
          <w:szCs w:val="26"/>
        </w:rPr>
        <w:t> </w:t>
      </w:r>
      <w:r w:rsidR="009A4A0F" w:rsidRPr="0076472B">
        <w:rPr>
          <w:b w:val="0"/>
          <w:sz w:val="26"/>
          <w:szCs w:val="26"/>
        </w:rPr>
        <w:t>у</w:t>
      </w:r>
      <w:r w:rsidR="0076472B" w:rsidRPr="0076472B">
        <w:rPr>
          <w:b w:val="0"/>
          <w:sz w:val="26"/>
          <w:szCs w:val="26"/>
        </w:rPr>
        <w:t>четом удаленности места проживания апеллянта</w:t>
      </w:r>
      <w:r w:rsidR="009A4A0F" w:rsidRPr="0076472B">
        <w:rPr>
          <w:b w:val="0"/>
          <w:sz w:val="26"/>
          <w:szCs w:val="26"/>
        </w:rPr>
        <w:t xml:space="preserve"> от</w:t>
      </w:r>
      <w:r w:rsidR="009A4A0F">
        <w:rPr>
          <w:b w:val="0"/>
          <w:sz w:val="26"/>
          <w:szCs w:val="26"/>
        </w:rPr>
        <w:t> </w:t>
      </w:r>
      <w:r w:rsidR="009A4A0F" w:rsidRPr="0076472B">
        <w:rPr>
          <w:b w:val="0"/>
          <w:sz w:val="26"/>
          <w:szCs w:val="26"/>
        </w:rPr>
        <w:t>м</w:t>
      </w:r>
      <w:r w:rsidR="0076472B" w:rsidRPr="0076472B">
        <w:rPr>
          <w:b w:val="0"/>
          <w:sz w:val="26"/>
          <w:szCs w:val="26"/>
        </w:rPr>
        <w:t>еста работы конфликтной комиссии</w:t>
      </w:r>
      <w:r w:rsidRPr="0063432F">
        <w:rPr>
          <w:b w:val="0"/>
          <w:sz w:val="26"/>
          <w:szCs w:val="26"/>
        </w:rPr>
        <w:t>.</w:t>
      </w:r>
      <w:bookmarkStart w:id="34" w:name="_Toc254118131"/>
      <w:bookmarkEnd w:id="27"/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75048" w:rsidRPr="0063432F" w:rsidRDefault="00E75048" w:rsidP="00A72933">
      <w:pPr>
        <w:pStyle w:val="10"/>
      </w:pPr>
      <w:bookmarkStart w:id="35" w:name="_Toc435626895"/>
      <w:bookmarkStart w:id="36" w:name="_Toc316317334"/>
      <w:bookmarkStart w:id="37" w:name="_Toc254118105"/>
      <w:bookmarkStart w:id="38" w:name="_Toc286949208"/>
      <w:bookmarkStart w:id="39" w:name="_Toc349899339"/>
      <w:bookmarkStart w:id="40" w:name="_Toc369254851"/>
      <w:bookmarkStart w:id="41" w:name="_Toc384139577"/>
      <w:bookmarkStart w:id="42" w:name="_Toc411955882"/>
      <w:bookmarkStart w:id="43" w:name="_Toc468700787"/>
      <w:r w:rsidRPr="0063432F">
        <w:lastRenderedPageBreak/>
        <w:t>Порядок подачи, отзыва апелляций участниками ГИА</w:t>
      </w:r>
      <w:r w:rsidR="009A4A0F" w:rsidRPr="0063432F">
        <w:t xml:space="preserve"> и</w:t>
      </w:r>
      <w:r w:rsidR="009A4A0F">
        <w:t> </w:t>
      </w:r>
      <w:r w:rsidR="009A4A0F" w:rsidRPr="0063432F">
        <w:t>с</w:t>
      </w:r>
      <w:r w:rsidRPr="0063432F">
        <w:t>роки рассмотрения апелляций конфликтной комиссией</w:t>
      </w:r>
      <w:bookmarkEnd w:id="35"/>
      <w:bookmarkEnd w:id="43"/>
    </w:p>
    <w:p w:rsidR="00E75048" w:rsidRPr="0063432F" w:rsidRDefault="00E75048" w:rsidP="00A8256A">
      <w:pPr>
        <w:pStyle w:val="1"/>
        <w:numPr>
          <w:ilvl w:val="0"/>
          <w:numId w:val="6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Конфликтная комиссия принимает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исьменной форме апелляции участников ГИА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чебному предмету и (или)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ыставленными баллами.</w:t>
      </w:r>
    </w:p>
    <w:p w:rsidR="00E75048" w:rsidRPr="00B228B9" w:rsidRDefault="00E75048" w:rsidP="00A8256A">
      <w:pPr>
        <w:pStyle w:val="1"/>
        <w:numPr>
          <w:ilvl w:val="0"/>
          <w:numId w:val="6"/>
        </w:numPr>
        <w:ind w:left="0" w:firstLine="567"/>
        <w:rPr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 </w:t>
      </w:r>
      <w:r w:rsidRPr="0063432F">
        <w:rPr>
          <w:sz w:val="26"/>
          <w:szCs w:val="26"/>
        </w:rPr>
        <w:t>Апелляцию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арушении установленного порядка проведения ГИА</w:t>
      </w:r>
      <w:r w:rsidRPr="0063432F">
        <w:rPr>
          <w:b w:val="0"/>
          <w:sz w:val="26"/>
          <w:szCs w:val="26"/>
        </w:rPr>
        <w:t xml:space="preserve"> (за исключением случаев, описанных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. </w:t>
      </w:r>
      <w:r w:rsidR="00D5280A" w:rsidRPr="00A04984">
        <w:rPr>
          <w:b w:val="0"/>
          <w:sz w:val="26"/>
          <w:szCs w:val="26"/>
        </w:rPr>
        <w:t>7</w:t>
      </w:r>
      <w:r w:rsidR="00A04984" w:rsidRPr="00A04984">
        <w:rPr>
          <w:b w:val="0"/>
          <w:sz w:val="26"/>
          <w:szCs w:val="26"/>
        </w:rPr>
        <w:t xml:space="preserve"> раздела</w:t>
      </w:r>
      <w:r w:rsidR="00A04984">
        <w:rPr>
          <w:b w:val="0"/>
          <w:sz w:val="26"/>
          <w:szCs w:val="26"/>
        </w:rPr>
        <w:t xml:space="preserve"> </w:t>
      </w:r>
      <w:r w:rsidR="00205009">
        <w:rPr>
          <w:b w:val="0"/>
          <w:sz w:val="26"/>
          <w:szCs w:val="26"/>
        </w:rPr>
        <w:t>5</w:t>
      </w:r>
      <w:r w:rsidRPr="0063432F">
        <w:rPr>
          <w:b w:val="0"/>
          <w:sz w:val="26"/>
          <w:szCs w:val="26"/>
        </w:rPr>
        <w:t xml:space="preserve"> настоящих методических </w:t>
      </w:r>
      <w:r w:rsidR="008445EC">
        <w:rPr>
          <w:b w:val="0"/>
          <w:sz w:val="26"/>
          <w:szCs w:val="26"/>
        </w:rPr>
        <w:t>рекомендаций</w:t>
      </w:r>
      <w:r w:rsidRPr="0063432F">
        <w:rPr>
          <w:b w:val="0"/>
          <w:sz w:val="26"/>
          <w:szCs w:val="26"/>
        </w:rPr>
        <w:t>) участник ГИА подает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д</w:t>
      </w:r>
      <w:r w:rsidRPr="0063432F">
        <w:rPr>
          <w:b w:val="0"/>
          <w:sz w:val="26"/>
          <w:szCs w:val="26"/>
        </w:rPr>
        <w:t>ень проведения экзамена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окидая ППЭ.</w:t>
      </w:r>
      <w:r w:rsidRPr="0063432F">
        <w:rPr>
          <w:sz w:val="26"/>
          <w:szCs w:val="26"/>
        </w:rPr>
        <w:t xml:space="preserve">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B228B9">
        <w:rPr>
          <w:b w:val="0"/>
          <w:sz w:val="26"/>
          <w:szCs w:val="26"/>
        </w:rPr>
        <w:t>Апелляция составляется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исьменной форме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вух экземплярах: один передается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другой,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ометкой члена ГЭК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ринятии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 рассмотрение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остается</w:t>
      </w:r>
      <w:r w:rsidR="009A4A0F" w:rsidRPr="00B228B9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частника ГИА (форма ППЭ-02). Член ГЭК, принявший апелляцию,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от</w:t>
      </w:r>
      <w:r w:rsidR="009A4A0F" w:rsidRPr="00B228B9">
        <w:rPr>
          <w:b w:val="0"/>
          <w:sz w:val="26"/>
          <w:szCs w:val="26"/>
        </w:rPr>
        <w:t xml:space="preserve"> же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ень направляет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КК.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B228B9">
        <w:rPr>
          <w:b w:val="0"/>
          <w:sz w:val="26"/>
          <w:szCs w:val="26"/>
        </w:rPr>
        <w:t>КК рассматривает апелляцию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ечение двух рабочих дней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омента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оступления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К.</w:t>
      </w:r>
    </w:p>
    <w:p w:rsidR="00E75048" w:rsidRPr="00B228B9" w:rsidRDefault="00E75048" w:rsidP="00A8256A">
      <w:pPr>
        <w:pStyle w:val="1"/>
        <w:numPr>
          <w:ilvl w:val="0"/>
          <w:numId w:val="6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 xml:space="preserve"> </w:t>
      </w:r>
      <w:r w:rsidRPr="0063432F">
        <w:rPr>
          <w:sz w:val="26"/>
          <w:szCs w:val="26"/>
        </w:rPr>
        <w:t>Апелляция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ыставленными баллами</w:t>
      </w:r>
      <w:r w:rsidRPr="00B228B9">
        <w:rPr>
          <w:b w:val="0"/>
          <w:sz w:val="26"/>
          <w:szCs w:val="26"/>
        </w:rPr>
        <w:t xml:space="preserve"> подается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 xml:space="preserve">ечение двух рабочих дней </w:t>
      </w:r>
      <w:r w:rsidR="00C134E1" w:rsidRPr="0063432F">
        <w:rPr>
          <w:b w:val="0"/>
          <w:sz w:val="26"/>
          <w:szCs w:val="26"/>
        </w:rPr>
        <w:t xml:space="preserve">после </w:t>
      </w:r>
      <w:r w:rsidRPr="0063432F">
        <w:rPr>
          <w:b w:val="0"/>
          <w:sz w:val="26"/>
          <w:szCs w:val="26"/>
        </w:rPr>
        <w:t>официального дня объявления результатов ГИА</w:t>
      </w:r>
      <w:r w:rsidR="009228D5" w:rsidRPr="0063432F">
        <w:rPr>
          <w:rStyle w:val="af9"/>
          <w:b w:val="0"/>
          <w:sz w:val="26"/>
          <w:szCs w:val="26"/>
        </w:rPr>
        <w:footnoteReference w:id="2"/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 xml:space="preserve">оответствующему учебному предмету.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Апелляция составляется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исьменной форме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вух экземплярах: один передается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другой,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ометкой ответственного лица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ринятии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 рассмотрение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остается</w:t>
      </w:r>
      <w:r w:rsidR="009A4A0F" w:rsidRPr="00B228B9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пеллянта (форма 1-АП).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Обучающиеся подают апелляцию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рганизацию, осуществляющую образовательную деятельность, которой они были допущены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Г</w:t>
      </w:r>
      <w:r w:rsidRPr="00B228B9">
        <w:rPr>
          <w:b w:val="0"/>
          <w:sz w:val="26"/>
          <w:szCs w:val="26"/>
        </w:rPr>
        <w:t>ИА. Руководитель организации или уполномоченное</w:t>
      </w:r>
      <w:r w:rsidR="009A4A0F" w:rsidRPr="00B228B9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л</w:t>
      </w:r>
      <w:r w:rsidRPr="00B228B9">
        <w:rPr>
          <w:b w:val="0"/>
          <w:sz w:val="26"/>
          <w:szCs w:val="26"/>
        </w:rPr>
        <w:t>ицо, принявшее апелляцию, незамедлительно передает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КК.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Выпускники прошлых лет подают апелляцию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еста,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оторых они были зарегистрированы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дачу ЕГЭ,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 xml:space="preserve">ные места, определенные ОИВ. </w:t>
      </w:r>
    </w:p>
    <w:p w:rsidR="00E75048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По решению ГЭК подача и (или) рассмотрение апелляций могут быть организованы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>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бласти защиты персональных данных.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КК рассматривает апелляцию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ыставленными баллами 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ечение четырех рабочих дней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омента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оступления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К.</w:t>
      </w:r>
    </w:p>
    <w:p w:rsidR="009228D5" w:rsidRPr="0063432F" w:rsidRDefault="009228D5" w:rsidP="00A8256A">
      <w:pPr>
        <w:pStyle w:val="1"/>
        <w:numPr>
          <w:ilvl w:val="0"/>
          <w:numId w:val="6"/>
        </w:numPr>
        <w:ind w:left="0" w:firstLine="567"/>
        <w:rPr>
          <w:b w:val="0"/>
          <w:sz w:val="26"/>
          <w:szCs w:val="26"/>
        </w:rPr>
      </w:pPr>
      <w:r w:rsidRPr="00B228B9">
        <w:t xml:space="preserve"> </w:t>
      </w:r>
      <w:r w:rsidRPr="00B228B9">
        <w:rPr>
          <w:b w:val="0"/>
          <w:sz w:val="26"/>
          <w:szCs w:val="26"/>
        </w:rPr>
        <w:t>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арушении установленного порядка проведения ГИА и (или)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ыставленными баллами могут быть отозваны участниками ГИА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 xml:space="preserve">х собственному желанию. </w:t>
      </w:r>
    </w:p>
    <w:p w:rsidR="009228D5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Для этого участник ГИА пишет заявление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326B05" w:rsidRPr="00A72933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т</w:t>
      </w:r>
      <w:r w:rsidR="00A5266C" w:rsidRPr="00B228B9">
        <w:rPr>
          <w:b w:val="0"/>
          <w:sz w:val="26"/>
          <w:szCs w:val="26"/>
        </w:rPr>
        <w:t>зыве, поданной</w:t>
      </w:r>
      <w:r w:rsidR="009A4A0F" w:rsidRPr="00B228B9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 xml:space="preserve">пелляции. Обучающиеся </w:t>
      </w:r>
      <w:r w:rsidRPr="00B228B9">
        <w:rPr>
          <w:b w:val="0"/>
          <w:sz w:val="26"/>
          <w:szCs w:val="26"/>
        </w:rPr>
        <w:t>подают соответствующее заявление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исьменной форме</w:t>
      </w:r>
      <w:r w:rsidR="009A4A0F" w:rsidRPr="00B228B9">
        <w:rPr>
          <w:b w:val="0"/>
          <w:sz w:val="26"/>
          <w:szCs w:val="26"/>
        </w:rPr>
        <w:t xml:space="preserve"> в</w:t>
      </w:r>
      <w:r w:rsidR="00326B05" w:rsidRPr="00A72933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бразовательные организации, которыми они были допущены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 xml:space="preserve">становленном </w:t>
      </w:r>
      <w:proofErr w:type="gramStart"/>
      <w:r w:rsidRPr="00B228B9">
        <w:rPr>
          <w:b w:val="0"/>
          <w:sz w:val="26"/>
          <w:szCs w:val="26"/>
        </w:rPr>
        <w:t>порядке</w:t>
      </w:r>
      <w:proofErr w:type="gramEnd"/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Г</w:t>
      </w:r>
      <w:r w:rsidRPr="00B228B9">
        <w:rPr>
          <w:b w:val="0"/>
          <w:sz w:val="26"/>
          <w:szCs w:val="26"/>
        </w:rPr>
        <w:t>ИА. Выпускники прошлых лет –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326B05" w:rsidRPr="00A72933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</w:t>
      </w:r>
      <w:r w:rsidR="00583218" w:rsidRPr="00B228B9">
        <w:rPr>
          <w:b w:val="0"/>
          <w:sz w:val="26"/>
          <w:szCs w:val="26"/>
        </w:rPr>
        <w:t xml:space="preserve"> или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="00583218" w:rsidRPr="00B228B9">
        <w:rPr>
          <w:b w:val="0"/>
          <w:sz w:val="26"/>
          <w:szCs w:val="26"/>
        </w:rPr>
        <w:t>ные места, определенные ОИВ.</w:t>
      </w:r>
    </w:p>
    <w:p w:rsidR="00583218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lastRenderedPageBreak/>
        <w:t>Руководитель образовательной организации или уполномоченное</w:t>
      </w:r>
      <w:r w:rsidR="009A4A0F" w:rsidRPr="00B228B9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л</w:t>
      </w:r>
      <w:r w:rsidRPr="00B228B9">
        <w:rPr>
          <w:b w:val="0"/>
          <w:sz w:val="26"/>
          <w:szCs w:val="26"/>
        </w:rPr>
        <w:t>ицо, принявшее заявление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т</w:t>
      </w:r>
      <w:r w:rsidR="00A5266C" w:rsidRPr="00B228B9">
        <w:rPr>
          <w:b w:val="0"/>
          <w:sz w:val="26"/>
          <w:szCs w:val="26"/>
        </w:rPr>
        <w:t>зыве</w:t>
      </w:r>
      <w:r w:rsidRPr="00B228B9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КК.</w:t>
      </w:r>
    </w:p>
    <w:p w:rsidR="009228D5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Отзыв апелляции фиксируется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ж</w:t>
      </w:r>
      <w:r w:rsidRPr="00B228B9">
        <w:rPr>
          <w:b w:val="0"/>
          <w:sz w:val="26"/>
          <w:szCs w:val="26"/>
        </w:rPr>
        <w:t>урнале регистрации апелляций.</w:t>
      </w:r>
    </w:p>
    <w:p w:rsidR="00E75048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В случае отсутствия указанного заявления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еявки участника ГИА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>аседание КК,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отором рассматривается апелляция,</w:t>
      </w:r>
      <w:r w:rsidR="009A4A0F" w:rsidRPr="00B228B9">
        <w:rPr>
          <w:b w:val="0"/>
          <w:sz w:val="26"/>
          <w:szCs w:val="26"/>
        </w:rPr>
        <w:t xml:space="preserve"> </w:t>
      </w:r>
      <w:proofErr w:type="gramStart"/>
      <w:r w:rsidR="009A4A0F" w:rsidRPr="00B228B9">
        <w:rPr>
          <w:b w:val="0"/>
          <w:sz w:val="26"/>
          <w:szCs w:val="26"/>
        </w:rPr>
        <w:t>КК</w:t>
      </w:r>
      <w:proofErr w:type="gramEnd"/>
      <w:r w:rsidR="009A4A0F">
        <w:rPr>
          <w:b w:val="0"/>
          <w:sz w:val="26"/>
          <w:szCs w:val="26"/>
        </w:rPr>
        <w:t> </w:t>
      </w:r>
      <w:r w:rsidR="00326B05" w:rsidRPr="00A72933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ассматривает его апелляцию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порядке.</w:t>
      </w:r>
    </w:p>
    <w:p w:rsidR="00D908F5" w:rsidRDefault="00D908F5">
      <w:r>
        <w:br w:type="page"/>
      </w:r>
    </w:p>
    <w:p w:rsidR="008D6ADB" w:rsidRPr="00B228B9" w:rsidRDefault="008D6ADB" w:rsidP="00A72933">
      <w:pPr>
        <w:pStyle w:val="10"/>
      </w:pPr>
      <w:bookmarkStart w:id="44" w:name="_Toc435626896"/>
      <w:bookmarkStart w:id="45" w:name="_Toc468700788"/>
      <w:r w:rsidRPr="0063432F">
        <w:lastRenderedPageBreak/>
        <w:t>Порядок рассмотрения апелляци</w:t>
      </w:r>
      <w:r w:rsidR="000656B1" w:rsidRPr="0063432F">
        <w:t>и</w:t>
      </w:r>
      <w:r w:rsidR="009A4A0F" w:rsidRPr="0063432F">
        <w:t xml:space="preserve"> о</w:t>
      </w:r>
      <w:r w:rsidR="009A4A0F">
        <w:t> </w:t>
      </w:r>
      <w:r w:rsidR="009A4A0F" w:rsidRPr="0063432F">
        <w:t>н</w:t>
      </w:r>
      <w:r w:rsidRPr="0063432F">
        <w:t xml:space="preserve">арушении установленного порядка </w:t>
      </w:r>
      <w:bookmarkEnd w:id="36"/>
      <w:r w:rsidRPr="0063432F">
        <w:t>проведения ГИА</w:t>
      </w:r>
      <w:bookmarkEnd w:id="37"/>
      <w:bookmarkEnd w:id="38"/>
      <w:bookmarkEnd w:id="39"/>
      <w:bookmarkEnd w:id="40"/>
      <w:bookmarkEnd w:id="41"/>
      <w:bookmarkEnd w:id="42"/>
      <w:r w:rsidR="00E75048" w:rsidRPr="0063432F">
        <w:t xml:space="preserve"> конфликтной комиссией</w:t>
      </w:r>
      <w:bookmarkEnd w:id="44"/>
      <w:bookmarkEnd w:id="45"/>
    </w:p>
    <w:bookmarkEnd w:id="34"/>
    <w:p w:rsidR="00DA3412" w:rsidRPr="00B228B9" w:rsidRDefault="00DA1D74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 xml:space="preserve"> </w:t>
      </w:r>
      <w:r w:rsidR="00314132" w:rsidRPr="00B228B9">
        <w:rPr>
          <w:b w:val="0"/>
          <w:sz w:val="26"/>
          <w:szCs w:val="26"/>
        </w:rPr>
        <w:t xml:space="preserve">После </w:t>
      </w:r>
      <w:r w:rsidR="00C22BF2" w:rsidRPr="00B228B9">
        <w:rPr>
          <w:b w:val="0"/>
          <w:sz w:val="26"/>
          <w:szCs w:val="26"/>
        </w:rPr>
        <w:t xml:space="preserve">получения </w:t>
      </w:r>
      <w:r w:rsidR="00314132" w:rsidRPr="00B228B9">
        <w:rPr>
          <w:b w:val="0"/>
          <w:sz w:val="26"/>
          <w:szCs w:val="26"/>
        </w:rPr>
        <w:t>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="00314132" w:rsidRPr="00B228B9">
        <w:rPr>
          <w:b w:val="0"/>
          <w:sz w:val="26"/>
          <w:szCs w:val="26"/>
        </w:rPr>
        <w:t>арушении установленного порядка проведения ГИА членом ГЭК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314132" w:rsidRPr="00B228B9">
        <w:rPr>
          <w:b w:val="0"/>
          <w:sz w:val="26"/>
          <w:szCs w:val="26"/>
        </w:rPr>
        <w:t>ПЭ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="00314132" w:rsidRPr="00B228B9">
        <w:rPr>
          <w:b w:val="0"/>
          <w:sz w:val="26"/>
          <w:szCs w:val="26"/>
        </w:rPr>
        <w:t>ень проведения экзамена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ц</w:t>
      </w:r>
      <w:r w:rsidR="00314132" w:rsidRPr="00B228B9">
        <w:rPr>
          <w:b w:val="0"/>
          <w:sz w:val="26"/>
          <w:szCs w:val="26"/>
        </w:rPr>
        <w:t>елях проверки изложенных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="00314132" w:rsidRPr="00B228B9">
        <w:rPr>
          <w:b w:val="0"/>
          <w:sz w:val="26"/>
          <w:szCs w:val="26"/>
        </w:rPr>
        <w:t xml:space="preserve">пелляции сведений организуется проверка </w:t>
      </w:r>
      <w:r w:rsidR="001965F9" w:rsidRPr="00B228B9">
        <w:rPr>
          <w:b w:val="0"/>
          <w:sz w:val="26"/>
          <w:szCs w:val="26"/>
        </w:rPr>
        <w:t>при участии:</w:t>
      </w:r>
    </w:p>
    <w:p w:rsidR="00DA3412" w:rsidRPr="00B228B9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организаторов,</w:t>
      </w:r>
      <w:r w:rsidR="009A4A0F" w:rsidRPr="00B228B9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з</w:t>
      </w:r>
      <w:r w:rsidRPr="00B228B9">
        <w:rPr>
          <w:sz w:val="26"/>
          <w:szCs w:val="26"/>
        </w:rPr>
        <w:t>адействованных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а</w:t>
      </w:r>
      <w:r w:rsidR="00DA3412" w:rsidRPr="00B228B9">
        <w:rPr>
          <w:sz w:val="26"/>
          <w:szCs w:val="26"/>
        </w:rPr>
        <w:t>удитории,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="00DA3412" w:rsidRPr="00B228B9">
        <w:rPr>
          <w:sz w:val="26"/>
          <w:szCs w:val="26"/>
        </w:rPr>
        <w:t>оторой сдавал экзамен апеллянт;</w:t>
      </w:r>
    </w:p>
    <w:p w:rsidR="00DA3412" w:rsidRPr="00B228B9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технических специалистов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а</w:t>
      </w:r>
      <w:r w:rsidRPr="00B228B9">
        <w:rPr>
          <w:sz w:val="26"/>
          <w:szCs w:val="26"/>
        </w:rPr>
        <w:t>ссистентов</w:t>
      </w:r>
      <w:r w:rsidR="00DA3412" w:rsidRPr="00B228B9">
        <w:rPr>
          <w:sz w:val="26"/>
          <w:szCs w:val="26"/>
        </w:rPr>
        <w:t>;</w:t>
      </w:r>
    </w:p>
    <w:p w:rsidR="00DA3412" w:rsidRPr="0063432F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общественных наблюдателей</w:t>
      </w:r>
      <w:r w:rsidR="00DA3412" w:rsidRPr="00B228B9">
        <w:rPr>
          <w:sz w:val="26"/>
          <w:szCs w:val="26"/>
        </w:rPr>
        <w:t>;</w:t>
      </w:r>
    </w:p>
    <w:p w:rsidR="00DA3412" w:rsidRPr="0063432F" w:rsidRDefault="00D419AB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сотрудников</w:t>
      </w:r>
      <w:r w:rsidR="001965F9" w:rsidRPr="0063432F">
        <w:rPr>
          <w:sz w:val="26"/>
          <w:szCs w:val="26"/>
        </w:rPr>
        <w:t>, осуществляющих</w:t>
      </w:r>
      <w:r w:rsidR="00DA3412" w:rsidRPr="0063432F">
        <w:rPr>
          <w:sz w:val="26"/>
          <w:szCs w:val="26"/>
        </w:rPr>
        <w:t xml:space="preserve"> охрану правопорядка;</w:t>
      </w:r>
    </w:p>
    <w:p w:rsidR="00DA3412" w:rsidRPr="0063432F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медицинских работников</w:t>
      </w:r>
      <w:r w:rsidR="00DA3412" w:rsidRPr="0063432F">
        <w:rPr>
          <w:sz w:val="26"/>
          <w:szCs w:val="26"/>
        </w:rPr>
        <w:t>.</w:t>
      </w:r>
    </w:p>
    <w:p w:rsidR="00031165" w:rsidRPr="0063432F" w:rsidRDefault="00031165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Результаты проверки </w:t>
      </w:r>
      <w:r w:rsidR="00F47ADD" w:rsidRPr="0063432F">
        <w:rPr>
          <w:b w:val="0"/>
          <w:sz w:val="26"/>
          <w:szCs w:val="26"/>
        </w:rPr>
        <w:t>изложенных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а</w:t>
      </w:r>
      <w:r w:rsidR="00F47ADD" w:rsidRPr="0063432F">
        <w:rPr>
          <w:b w:val="0"/>
          <w:sz w:val="26"/>
          <w:szCs w:val="26"/>
        </w:rPr>
        <w:t>пелляции сведений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F47ADD" w:rsidRPr="0063432F">
        <w:rPr>
          <w:b w:val="0"/>
          <w:sz w:val="26"/>
          <w:szCs w:val="26"/>
        </w:rPr>
        <w:t xml:space="preserve">арушении установленного порядка проведения </w:t>
      </w:r>
      <w:r w:rsidR="00C22BF2" w:rsidRPr="00B228B9">
        <w:rPr>
          <w:b w:val="0"/>
          <w:sz w:val="26"/>
          <w:szCs w:val="26"/>
        </w:rPr>
        <w:t xml:space="preserve">ГИА </w:t>
      </w:r>
      <w:r w:rsidRPr="0063432F">
        <w:rPr>
          <w:b w:val="0"/>
          <w:sz w:val="26"/>
          <w:szCs w:val="26"/>
        </w:rPr>
        <w:t xml:space="preserve">оформляются </w:t>
      </w:r>
      <w:r w:rsidR="00314132" w:rsidRPr="00B228B9">
        <w:rPr>
          <w:b w:val="0"/>
          <w:sz w:val="26"/>
          <w:szCs w:val="26"/>
        </w:rPr>
        <w:t>членом ГЭК</w:t>
      </w:r>
      <w:r w:rsidR="009A4A0F" w:rsidRPr="00B228B9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Pr="0063432F">
        <w:rPr>
          <w:b w:val="0"/>
          <w:sz w:val="26"/>
          <w:szCs w:val="26"/>
        </w:rPr>
        <w:t>орме</w:t>
      </w:r>
      <w:r w:rsidR="001965F9" w:rsidRPr="0063432F">
        <w:rPr>
          <w:b w:val="0"/>
          <w:sz w:val="26"/>
          <w:szCs w:val="26"/>
        </w:rPr>
        <w:t xml:space="preserve"> заключения</w:t>
      </w:r>
      <w:r w:rsidR="00412433" w:rsidRPr="0063432F">
        <w:rPr>
          <w:b w:val="0"/>
          <w:sz w:val="26"/>
          <w:szCs w:val="26"/>
        </w:rPr>
        <w:t>, включенного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DE2B9A" w:rsidRPr="0063432F">
        <w:rPr>
          <w:b w:val="0"/>
          <w:sz w:val="26"/>
          <w:szCs w:val="26"/>
        </w:rPr>
        <w:t>ротокол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DE2B9A" w:rsidRPr="0063432F">
        <w:rPr>
          <w:b w:val="0"/>
          <w:sz w:val="26"/>
          <w:szCs w:val="26"/>
        </w:rPr>
        <w:t>арушении установленного порядка проведения ГИА (форма ППЭ-03)</w:t>
      </w:r>
      <w:r w:rsidR="001965F9" w:rsidRPr="0063432F">
        <w:rPr>
          <w:b w:val="0"/>
          <w:sz w:val="26"/>
          <w:szCs w:val="26"/>
        </w:rPr>
        <w:t>.</w:t>
      </w:r>
      <w:r w:rsidRPr="0063432F">
        <w:rPr>
          <w:b w:val="0"/>
          <w:sz w:val="26"/>
          <w:szCs w:val="26"/>
        </w:rPr>
        <w:t xml:space="preserve"> </w:t>
      </w:r>
    </w:p>
    <w:p w:rsidR="00031165" w:rsidRPr="0063432F" w:rsidRDefault="0023081D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bookmarkStart w:id="46" w:name="_Toc254118132"/>
      <w:r w:rsidRPr="0063432F">
        <w:rPr>
          <w:b w:val="0"/>
          <w:sz w:val="26"/>
          <w:szCs w:val="26"/>
        </w:rPr>
        <w:t>Ч</w:t>
      </w:r>
      <w:r w:rsidR="00185724" w:rsidRPr="0063432F">
        <w:rPr>
          <w:b w:val="0"/>
          <w:sz w:val="26"/>
          <w:szCs w:val="26"/>
        </w:rPr>
        <w:t>лен ГЭК</w:t>
      </w:r>
      <w:r w:rsidR="00E4437F" w:rsidRPr="0063432F">
        <w:rPr>
          <w:b w:val="0"/>
          <w:sz w:val="26"/>
          <w:szCs w:val="26"/>
        </w:rPr>
        <w:t xml:space="preserve"> </w:t>
      </w:r>
      <w:r w:rsidRPr="0063432F">
        <w:rPr>
          <w:b w:val="0"/>
          <w:sz w:val="26"/>
          <w:szCs w:val="26"/>
        </w:rPr>
        <w:t>передает</w:t>
      </w:r>
      <w:r w:rsidR="00031165" w:rsidRPr="0063432F">
        <w:rPr>
          <w:b w:val="0"/>
          <w:sz w:val="26"/>
          <w:szCs w:val="26"/>
        </w:rPr>
        <w:t xml:space="preserve"> </w:t>
      </w:r>
      <w:r w:rsidR="00C75039" w:rsidRPr="0063432F">
        <w:rPr>
          <w:b w:val="0"/>
          <w:sz w:val="26"/>
          <w:szCs w:val="26"/>
        </w:rPr>
        <w:t>формы ППЭ-02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75039" w:rsidRPr="0063432F">
        <w:rPr>
          <w:b w:val="0"/>
          <w:sz w:val="26"/>
          <w:szCs w:val="26"/>
        </w:rPr>
        <w:t>ПЭ-03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031165" w:rsidRPr="0063432F">
        <w:rPr>
          <w:b w:val="0"/>
          <w:sz w:val="26"/>
          <w:szCs w:val="26"/>
        </w:rPr>
        <w:t>К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от</w:t>
      </w:r>
      <w:r w:rsidR="009A4A0F" w:rsidRPr="0063432F">
        <w:rPr>
          <w:b w:val="0"/>
          <w:sz w:val="26"/>
          <w:szCs w:val="26"/>
        </w:rPr>
        <w:t xml:space="preserve"> же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д</w:t>
      </w:r>
      <w:r w:rsidRPr="0063432F">
        <w:rPr>
          <w:b w:val="0"/>
          <w:sz w:val="26"/>
          <w:szCs w:val="26"/>
        </w:rPr>
        <w:t>ень</w:t>
      </w:r>
      <w:r w:rsidR="00031165" w:rsidRPr="0063432F">
        <w:rPr>
          <w:b w:val="0"/>
          <w:sz w:val="26"/>
          <w:szCs w:val="26"/>
        </w:rPr>
        <w:t>.</w:t>
      </w:r>
      <w:bookmarkEnd w:id="46"/>
      <w:r w:rsidR="009A4A0F" w:rsidRPr="00B228B9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031165" w:rsidRPr="0063432F">
        <w:rPr>
          <w:b w:val="0"/>
          <w:sz w:val="26"/>
          <w:szCs w:val="26"/>
        </w:rPr>
        <w:t xml:space="preserve">сключительных случаях возможна передача </w:t>
      </w:r>
      <w:r w:rsidR="00531FA5" w:rsidRPr="0063432F">
        <w:rPr>
          <w:b w:val="0"/>
          <w:sz w:val="26"/>
          <w:szCs w:val="26"/>
        </w:rPr>
        <w:t>указанных форм</w:t>
      </w:r>
      <w:r w:rsidR="00031165" w:rsidRPr="0063432F">
        <w:rPr>
          <w:b w:val="0"/>
          <w:sz w:val="26"/>
          <w:szCs w:val="26"/>
        </w:rPr>
        <w:t xml:space="preserve"> средствами удаленной связи, однако персональные данные апеллянта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э</w:t>
      </w:r>
      <w:r w:rsidR="00031165" w:rsidRPr="0063432F">
        <w:rPr>
          <w:b w:val="0"/>
          <w:sz w:val="26"/>
          <w:szCs w:val="26"/>
        </w:rPr>
        <w:t xml:space="preserve">лектронном </w:t>
      </w:r>
      <w:r w:rsidR="00C22BF2" w:rsidRPr="00B228B9">
        <w:rPr>
          <w:b w:val="0"/>
          <w:sz w:val="26"/>
          <w:szCs w:val="26"/>
        </w:rPr>
        <w:t xml:space="preserve">виде </w:t>
      </w:r>
      <w:r w:rsidR="00031165" w:rsidRPr="0063432F">
        <w:rPr>
          <w:b w:val="0"/>
          <w:sz w:val="26"/>
          <w:szCs w:val="26"/>
        </w:rPr>
        <w:t>могут быть переданы только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031165" w:rsidRPr="0063432F">
        <w:rPr>
          <w:b w:val="0"/>
          <w:sz w:val="26"/>
          <w:szCs w:val="26"/>
        </w:rPr>
        <w:t>спользованием защищенных каналов связи.</w:t>
      </w:r>
    </w:p>
    <w:p w:rsidR="000A0464" w:rsidRPr="0063432F" w:rsidRDefault="000A0464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proofErr w:type="gramStart"/>
      <w:r w:rsidRPr="0063432F">
        <w:rPr>
          <w:b w:val="0"/>
          <w:sz w:val="26"/>
          <w:szCs w:val="26"/>
        </w:rPr>
        <w:t>После поступления апелляции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К ответственный секретарь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егистрируют</w:t>
      </w:r>
      <w:r w:rsidR="009A4A0F" w:rsidRPr="0063432F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="004C0836" w:rsidRPr="00B228B9">
        <w:rPr>
          <w:b w:val="0"/>
          <w:sz w:val="26"/>
          <w:szCs w:val="26"/>
        </w:rPr>
        <w:t xml:space="preserve"> журнале регистрации апелляций</w:t>
      </w:r>
      <w:r w:rsidR="00C26570" w:rsidRPr="00B228B9">
        <w:rPr>
          <w:b w:val="0"/>
          <w:sz w:val="26"/>
          <w:szCs w:val="26"/>
        </w:rPr>
        <w:t>,</w:t>
      </w:r>
      <w:r w:rsidRPr="0063432F">
        <w:rPr>
          <w:b w:val="0"/>
          <w:sz w:val="26"/>
          <w:szCs w:val="26"/>
        </w:rPr>
        <w:t xml:space="preserve"> </w:t>
      </w:r>
      <w:r w:rsidR="00C26570" w:rsidRPr="00B228B9">
        <w:rPr>
          <w:b w:val="0"/>
          <w:sz w:val="26"/>
          <w:szCs w:val="26"/>
        </w:rPr>
        <w:t>ф</w:t>
      </w:r>
      <w:r w:rsidR="004C0836" w:rsidRPr="00B228B9">
        <w:rPr>
          <w:b w:val="0"/>
          <w:sz w:val="26"/>
          <w:szCs w:val="26"/>
        </w:rPr>
        <w:t>ормирует график рассмотрения апелляций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="004C0836" w:rsidRPr="00B228B9">
        <w:rPr>
          <w:b w:val="0"/>
          <w:sz w:val="26"/>
          <w:szCs w:val="26"/>
        </w:rPr>
        <w:t>бязательным указанием даты, места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="004C0836" w:rsidRPr="00B228B9">
        <w:rPr>
          <w:b w:val="0"/>
          <w:sz w:val="26"/>
          <w:szCs w:val="26"/>
        </w:rPr>
        <w:t>ремени рассмотрения апелляции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="004C0836" w:rsidRPr="00B228B9">
        <w:rPr>
          <w:b w:val="0"/>
          <w:sz w:val="26"/>
          <w:szCs w:val="26"/>
        </w:rPr>
        <w:t>огласовывает указ</w:t>
      </w:r>
      <w:r w:rsidR="00C26570" w:rsidRPr="00B228B9">
        <w:rPr>
          <w:b w:val="0"/>
          <w:sz w:val="26"/>
          <w:szCs w:val="26"/>
        </w:rPr>
        <w:t>анный график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C26570" w:rsidRPr="00B228B9">
        <w:rPr>
          <w:b w:val="0"/>
          <w:sz w:val="26"/>
          <w:szCs w:val="26"/>
        </w:rPr>
        <w:t>редседателем КК,</w:t>
      </w:r>
      <w:r w:rsidR="004C0836" w:rsidRPr="00B228B9">
        <w:rPr>
          <w:b w:val="0"/>
          <w:sz w:val="26"/>
          <w:szCs w:val="26"/>
        </w:rPr>
        <w:t xml:space="preserve"> </w:t>
      </w:r>
      <w:r w:rsidR="00C26570" w:rsidRPr="00B228B9">
        <w:rPr>
          <w:b w:val="0"/>
          <w:sz w:val="26"/>
          <w:szCs w:val="26"/>
        </w:rPr>
        <w:t>п</w:t>
      </w:r>
      <w:r w:rsidR="004C0836" w:rsidRPr="00B228B9">
        <w:rPr>
          <w:b w:val="0"/>
          <w:sz w:val="26"/>
          <w:szCs w:val="26"/>
        </w:rPr>
        <w:t xml:space="preserve">осле чего </w:t>
      </w:r>
      <w:r w:rsidRPr="0063432F">
        <w:rPr>
          <w:b w:val="0"/>
          <w:sz w:val="26"/>
          <w:szCs w:val="26"/>
        </w:rPr>
        <w:t>информирует апеллянта и (или) его родителей (законных представителей)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д</w:t>
      </w:r>
      <w:r w:rsidRPr="0063432F">
        <w:rPr>
          <w:b w:val="0"/>
          <w:sz w:val="26"/>
          <w:szCs w:val="26"/>
        </w:rPr>
        <w:t>ате, времени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Pr="0063432F">
        <w:rPr>
          <w:b w:val="0"/>
          <w:sz w:val="26"/>
          <w:szCs w:val="26"/>
        </w:rPr>
        <w:t>есте рассмотрения апелляции.</w:t>
      </w:r>
      <w:r w:rsidR="004C0836" w:rsidRPr="00CA1791">
        <w:rPr>
          <w:b w:val="0"/>
          <w:sz w:val="26"/>
          <w:szCs w:val="26"/>
        </w:rPr>
        <w:t xml:space="preserve"> </w:t>
      </w:r>
      <w:proofErr w:type="gramEnd"/>
    </w:p>
    <w:p w:rsidR="00031165" w:rsidRPr="0063432F" w:rsidRDefault="00031165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При рассмотрении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 xml:space="preserve">арушении установленного порядка </w:t>
      </w:r>
      <w:r w:rsidR="00741B4E" w:rsidRPr="0063432F">
        <w:rPr>
          <w:b w:val="0"/>
          <w:sz w:val="26"/>
          <w:szCs w:val="26"/>
        </w:rPr>
        <w:t>проведения ГИА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ассматривает апелляцию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>аключение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проверки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ыносит одно</w:t>
      </w:r>
      <w:r w:rsidR="009A4A0F" w:rsidRPr="0063432F">
        <w:rPr>
          <w:b w:val="0"/>
          <w:sz w:val="26"/>
          <w:szCs w:val="26"/>
        </w:rPr>
        <w:t xml:space="preserve"> из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ешений:</w:t>
      </w:r>
    </w:p>
    <w:p w:rsidR="00C26570" w:rsidRPr="00B228B9" w:rsidRDefault="00C26570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об удовлетворении апелляции;</w:t>
      </w:r>
    </w:p>
    <w:p w:rsidR="00031165" w:rsidRPr="0063432F" w:rsidRDefault="00031165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</w:t>
      </w:r>
      <w:r w:rsidR="00C26570" w:rsidRPr="00B228B9">
        <w:rPr>
          <w:sz w:val="26"/>
          <w:szCs w:val="26"/>
        </w:rPr>
        <w:t>.</w:t>
      </w:r>
    </w:p>
    <w:p w:rsidR="00031165" w:rsidRPr="0063432F" w:rsidRDefault="0003116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При удовлетворении апелляции </w:t>
      </w:r>
      <w:r w:rsidR="00B244EC" w:rsidRPr="0063432F">
        <w:rPr>
          <w:b w:val="0"/>
          <w:sz w:val="26"/>
          <w:szCs w:val="26"/>
        </w:rPr>
        <w:t xml:space="preserve">результат </w:t>
      </w:r>
      <w:r w:rsidR="00B369F6" w:rsidRPr="0063432F">
        <w:rPr>
          <w:b w:val="0"/>
          <w:sz w:val="26"/>
          <w:szCs w:val="26"/>
        </w:rPr>
        <w:t>экзамена</w:t>
      </w:r>
      <w:r w:rsidR="00B244EC" w:rsidRPr="0063432F">
        <w:rPr>
          <w:b w:val="0"/>
          <w:sz w:val="26"/>
          <w:szCs w:val="26"/>
        </w:rPr>
        <w:t>,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B244EC" w:rsidRPr="0063432F">
        <w:rPr>
          <w:b w:val="0"/>
          <w:sz w:val="26"/>
          <w:szCs w:val="26"/>
        </w:rPr>
        <w:t>роцедуре которого участником ГИА была подана апелляция, аннулируется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="00B244EC" w:rsidRPr="0063432F">
        <w:rPr>
          <w:b w:val="0"/>
          <w:sz w:val="26"/>
          <w:szCs w:val="26"/>
        </w:rPr>
        <w:t>частнику ГИА предоставляется возможность сдать экзамен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="00B244EC" w:rsidRPr="0063432F">
        <w:rPr>
          <w:b w:val="0"/>
          <w:sz w:val="26"/>
          <w:szCs w:val="26"/>
        </w:rPr>
        <w:t>чебному предмету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B244EC" w:rsidRPr="0063432F">
        <w:rPr>
          <w:b w:val="0"/>
          <w:sz w:val="26"/>
          <w:szCs w:val="26"/>
        </w:rPr>
        <w:t xml:space="preserve">ной день, предусмотренный </w:t>
      </w:r>
      <w:r w:rsidR="000E57FD" w:rsidRPr="0063432F">
        <w:rPr>
          <w:b w:val="0"/>
          <w:sz w:val="26"/>
          <w:szCs w:val="26"/>
        </w:rPr>
        <w:t xml:space="preserve">едиными </w:t>
      </w:r>
      <w:r w:rsidR="00B244EC" w:rsidRPr="0063432F">
        <w:rPr>
          <w:b w:val="0"/>
          <w:sz w:val="26"/>
          <w:szCs w:val="26"/>
        </w:rPr>
        <w:t xml:space="preserve">расписаниями проведения </w:t>
      </w:r>
      <w:r w:rsidR="004C0836" w:rsidRPr="00B228B9">
        <w:rPr>
          <w:b w:val="0"/>
          <w:sz w:val="26"/>
          <w:szCs w:val="26"/>
        </w:rPr>
        <w:t>ГИА</w:t>
      </w:r>
      <w:r w:rsidR="00B244EC" w:rsidRPr="0063432F">
        <w:rPr>
          <w:b w:val="0"/>
          <w:sz w:val="26"/>
          <w:szCs w:val="26"/>
        </w:rPr>
        <w:t xml:space="preserve">. </w:t>
      </w:r>
    </w:p>
    <w:p w:rsidR="00031165" w:rsidRPr="0063432F" w:rsidRDefault="0003116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зменяется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стается действующим.</w:t>
      </w:r>
    </w:p>
    <w:p w:rsidR="00482032" w:rsidRPr="0063432F" w:rsidRDefault="00482032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bookmarkStart w:id="47" w:name="_Toc254118137"/>
      <w:r w:rsidRPr="0063432F">
        <w:rPr>
          <w:b w:val="0"/>
          <w:sz w:val="26"/>
          <w:szCs w:val="26"/>
        </w:rPr>
        <w:t>После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 xml:space="preserve">арушении установленного порядка проведения ГИА </w:t>
      </w:r>
      <w:r w:rsidR="000A0464" w:rsidRPr="0063432F">
        <w:rPr>
          <w:b w:val="0"/>
          <w:sz w:val="26"/>
          <w:szCs w:val="26"/>
        </w:rPr>
        <w:t>ответственный секретарь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ередает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 для утверждения</w:t>
      </w:r>
      <w:r w:rsidR="009A4A0F" w:rsidRPr="0063432F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уководителю РЦОИ для внесения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ИС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ередачи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Ф</w:t>
      </w:r>
      <w:r w:rsidRPr="00B228B9">
        <w:rPr>
          <w:b w:val="0"/>
          <w:sz w:val="26"/>
          <w:szCs w:val="26"/>
        </w:rPr>
        <w:t>ИС</w:t>
      </w:r>
      <w:r w:rsidR="006C7245" w:rsidRPr="00B228B9">
        <w:rPr>
          <w:b w:val="0"/>
          <w:sz w:val="26"/>
          <w:szCs w:val="26"/>
        </w:rPr>
        <w:t xml:space="preserve"> </w:t>
      </w:r>
      <w:r w:rsidR="00AF15BF" w:rsidRPr="0063432F">
        <w:rPr>
          <w:b w:val="0"/>
          <w:sz w:val="26"/>
          <w:szCs w:val="26"/>
        </w:rPr>
        <w:t>(срок внесения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AF15BF" w:rsidRPr="0063432F">
        <w:rPr>
          <w:b w:val="0"/>
          <w:sz w:val="26"/>
          <w:szCs w:val="26"/>
        </w:rPr>
        <w:t xml:space="preserve">ИС </w:t>
      </w:r>
      <w:r w:rsidR="009831E1" w:rsidRPr="00B228B9">
        <w:rPr>
          <w:b w:val="0"/>
          <w:sz w:val="26"/>
          <w:szCs w:val="26"/>
        </w:rPr>
        <w:t>–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9831E1" w:rsidRPr="00B228B9">
        <w:rPr>
          <w:b w:val="0"/>
          <w:sz w:val="26"/>
          <w:szCs w:val="26"/>
        </w:rPr>
        <w:t xml:space="preserve">озднее двух </w:t>
      </w:r>
      <w:r w:rsidR="00AF15BF" w:rsidRPr="0063432F">
        <w:rPr>
          <w:b w:val="0"/>
          <w:sz w:val="26"/>
          <w:szCs w:val="26"/>
        </w:rPr>
        <w:t xml:space="preserve"> календарных </w:t>
      </w:r>
      <w:r w:rsidR="009831E1" w:rsidRPr="0063432F">
        <w:rPr>
          <w:b w:val="0"/>
          <w:sz w:val="26"/>
          <w:szCs w:val="26"/>
        </w:rPr>
        <w:t>дней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="009831E1" w:rsidRPr="0063432F">
        <w:rPr>
          <w:b w:val="0"/>
          <w:sz w:val="26"/>
          <w:szCs w:val="26"/>
        </w:rPr>
        <w:t>омента принятия решения КК</w:t>
      </w:r>
      <w:r w:rsidR="00AF15BF" w:rsidRPr="0063432F">
        <w:rPr>
          <w:b w:val="0"/>
          <w:sz w:val="26"/>
          <w:szCs w:val="26"/>
        </w:rPr>
        <w:t>)</w:t>
      </w:r>
      <w:r w:rsidRPr="0063432F">
        <w:rPr>
          <w:b w:val="0"/>
          <w:sz w:val="26"/>
          <w:szCs w:val="26"/>
        </w:rPr>
        <w:t>:</w:t>
      </w:r>
    </w:p>
    <w:p w:rsidR="00B16B2F" w:rsidRPr="0063432F" w:rsidRDefault="00B16B2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апелляцию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арушении установленного порядка проведения ГИА</w:t>
      </w:r>
      <w:r w:rsidR="00CA1791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(форма ППЭ-02);</w:t>
      </w:r>
    </w:p>
    <w:p w:rsidR="00482032" w:rsidRPr="0063432F" w:rsidRDefault="00482032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протокол рассмотрения апелляции</w:t>
      </w:r>
      <w:r w:rsidR="00B16B2F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</w:t>
      </w:r>
      <w:r w:rsidR="00B16B2F" w:rsidRPr="0063432F">
        <w:rPr>
          <w:sz w:val="26"/>
          <w:szCs w:val="26"/>
        </w:rPr>
        <w:t>содержащий заключение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B16B2F" w:rsidRPr="0063432F">
        <w:rPr>
          <w:sz w:val="26"/>
          <w:szCs w:val="26"/>
        </w:rPr>
        <w:t>езультатам проверки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B16B2F" w:rsidRPr="0063432F">
        <w:rPr>
          <w:sz w:val="26"/>
          <w:szCs w:val="26"/>
        </w:rPr>
        <w:t>пелляции сведений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B16B2F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B16B2F" w:rsidRPr="0063432F">
        <w:rPr>
          <w:sz w:val="26"/>
          <w:szCs w:val="26"/>
        </w:rPr>
        <w:t xml:space="preserve">ешение КК </w:t>
      </w:r>
      <w:r w:rsidRPr="0063432F">
        <w:rPr>
          <w:sz w:val="26"/>
          <w:szCs w:val="26"/>
        </w:rPr>
        <w:t xml:space="preserve">(форма </w:t>
      </w:r>
      <w:r w:rsidR="00727D23" w:rsidRPr="0063432F">
        <w:rPr>
          <w:sz w:val="26"/>
          <w:szCs w:val="26"/>
        </w:rPr>
        <w:t>ППЭ-03</w:t>
      </w:r>
      <w:r w:rsidRPr="0063432F">
        <w:rPr>
          <w:sz w:val="26"/>
          <w:szCs w:val="26"/>
        </w:rPr>
        <w:t>)</w:t>
      </w:r>
      <w:r w:rsidR="00B16B2F" w:rsidRPr="0063432F">
        <w:rPr>
          <w:sz w:val="26"/>
          <w:szCs w:val="26"/>
        </w:rPr>
        <w:t>.</w:t>
      </w:r>
    </w:p>
    <w:p w:rsidR="00482032" w:rsidRPr="0063432F" w:rsidRDefault="009A4A0F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 </w:t>
      </w:r>
      <w:r w:rsidRPr="00B228B9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с</w:t>
      </w:r>
      <w:r w:rsidR="00482032" w:rsidRPr="00B228B9">
        <w:rPr>
          <w:b w:val="0"/>
          <w:sz w:val="26"/>
          <w:szCs w:val="26"/>
        </w:rPr>
        <w:t>лучаях, требующих уточнений, ФЦТ направляет соответствующий программный запрос</w:t>
      </w:r>
      <w:r w:rsidRPr="00B228B9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п</w:t>
      </w:r>
      <w:r w:rsidR="00482032" w:rsidRPr="00B228B9">
        <w:rPr>
          <w:b w:val="0"/>
          <w:sz w:val="26"/>
          <w:szCs w:val="26"/>
        </w:rPr>
        <w:t>редоставлении документов или сведений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Р</w:t>
      </w:r>
      <w:r w:rsidR="00482032" w:rsidRPr="00B228B9">
        <w:rPr>
          <w:b w:val="0"/>
          <w:sz w:val="26"/>
          <w:szCs w:val="26"/>
        </w:rPr>
        <w:t>ЦОИ.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э</w:t>
      </w:r>
      <w:r w:rsidR="00482032" w:rsidRPr="00B228B9">
        <w:rPr>
          <w:b w:val="0"/>
          <w:sz w:val="26"/>
          <w:szCs w:val="26"/>
        </w:rPr>
        <w:t>том случае</w:t>
      </w:r>
      <w:r w:rsidRPr="00B228B9">
        <w:rPr>
          <w:b w:val="0"/>
          <w:sz w:val="26"/>
          <w:szCs w:val="26"/>
        </w:rPr>
        <w:t xml:space="preserve"> </w:t>
      </w:r>
      <w:r w:rsidRPr="00B228B9">
        <w:rPr>
          <w:b w:val="0"/>
          <w:sz w:val="26"/>
          <w:szCs w:val="26"/>
        </w:rPr>
        <w:lastRenderedPageBreak/>
        <w:t>КК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п</w:t>
      </w:r>
      <w:r w:rsidR="00B369F6" w:rsidRPr="00B228B9">
        <w:rPr>
          <w:b w:val="0"/>
          <w:sz w:val="26"/>
          <w:szCs w:val="26"/>
        </w:rPr>
        <w:t>ередает</w:t>
      </w:r>
      <w:r w:rsidR="00B80EFE" w:rsidRPr="00B228B9">
        <w:rPr>
          <w:b w:val="0"/>
          <w:sz w:val="26"/>
          <w:szCs w:val="26"/>
        </w:rPr>
        <w:t xml:space="preserve"> запрашиваемые документы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Р</w:t>
      </w:r>
      <w:r w:rsidR="00B80EFE" w:rsidRPr="00B228B9">
        <w:rPr>
          <w:b w:val="0"/>
          <w:sz w:val="26"/>
          <w:szCs w:val="26"/>
        </w:rPr>
        <w:t>ЦОИ для предоставления</w:t>
      </w:r>
      <w:r w:rsidRPr="00B228B9">
        <w:rPr>
          <w:b w:val="0"/>
          <w:sz w:val="26"/>
          <w:szCs w:val="26"/>
        </w:rPr>
        <w:t xml:space="preserve"> их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в</w:t>
      </w:r>
      <w:r w:rsidR="00B80EFE" w:rsidRPr="00B228B9">
        <w:rPr>
          <w:b w:val="0"/>
          <w:sz w:val="26"/>
          <w:szCs w:val="26"/>
        </w:rPr>
        <w:t xml:space="preserve"> ФЦТ посредством внесения информации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Р</w:t>
      </w:r>
      <w:r w:rsidR="00B80EFE" w:rsidRPr="00B228B9">
        <w:rPr>
          <w:b w:val="0"/>
          <w:sz w:val="26"/>
          <w:szCs w:val="26"/>
        </w:rPr>
        <w:t>ИС/ФИС</w:t>
      </w:r>
      <w:r w:rsidR="00482032" w:rsidRPr="00B228B9">
        <w:rPr>
          <w:b w:val="0"/>
          <w:sz w:val="26"/>
          <w:szCs w:val="26"/>
        </w:rPr>
        <w:t>.</w:t>
      </w:r>
    </w:p>
    <w:p w:rsidR="00482032" w:rsidRDefault="009A4A0F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с</w:t>
      </w:r>
      <w:r w:rsidR="00482032" w:rsidRPr="0063432F">
        <w:rPr>
          <w:b w:val="0"/>
          <w:sz w:val="26"/>
          <w:szCs w:val="26"/>
        </w:rPr>
        <w:t>лучае удовлетворения апелляции</w:t>
      </w:r>
      <w:r w:rsidRPr="0063432F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н</w:t>
      </w:r>
      <w:r w:rsidR="00482032" w:rsidRPr="0063432F">
        <w:rPr>
          <w:b w:val="0"/>
          <w:sz w:val="26"/>
          <w:szCs w:val="26"/>
        </w:rPr>
        <w:t>арушении установленного порядка проведения ГИА</w:t>
      </w:r>
      <w:r w:rsidRPr="0063432F">
        <w:rPr>
          <w:b w:val="0"/>
          <w:sz w:val="26"/>
          <w:szCs w:val="26"/>
        </w:rPr>
        <w:t xml:space="preserve"> и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с</w:t>
      </w:r>
      <w:r w:rsidR="003B437B" w:rsidRPr="0063432F">
        <w:rPr>
          <w:b w:val="0"/>
          <w:sz w:val="26"/>
          <w:szCs w:val="26"/>
        </w:rPr>
        <w:t>оответствующего решения ГЭК</w:t>
      </w:r>
      <w:r w:rsidR="00482032" w:rsidRPr="0063432F">
        <w:rPr>
          <w:b w:val="0"/>
          <w:sz w:val="26"/>
          <w:szCs w:val="26"/>
        </w:rPr>
        <w:t xml:space="preserve"> результат апеллянта будет аннулирован</w:t>
      </w:r>
      <w:r w:rsidRPr="0063432F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Р</w:t>
      </w:r>
      <w:r w:rsidR="00B80EFE" w:rsidRPr="0063432F">
        <w:rPr>
          <w:b w:val="0"/>
          <w:sz w:val="26"/>
          <w:szCs w:val="26"/>
        </w:rPr>
        <w:t>ИС</w:t>
      </w:r>
      <w:r w:rsidRPr="0063432F">
        <w:rPr>
          <w:b w:val="0"/>
          <w:sz w:val="26"/>
          <w:szCs w:val="26"/>
        </w:rPr>
        <w:t xml:space="preserve"> и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Ф</w:t>
      </w:r>
      <w:r w:rsidR="00B80EFE" w:rsidRPr="0063432F">
        <w:rPr>
          <w:b w:val="0"/>
          <w:sz w:val="26"/>
          <w:szCs w:val="26"/>
        </w:rPr>
        <w:t>ИС</w:t>
      </w:r>
      <w:r w:rsidR="00190994">
        <w:rPr>
          <w:b w:val="0"/>
          <w:sz w:val="26"/>
          <w:szCs w:val="26"/>
        </w:rPr>
        <w:t xml:space="preserve">, </w:t>
      </w:r>
      <w:r w:rsidR="00482032" w:rsidRPr="0063432F">
        <w:rPr>
          <w:b w:val="0"/>
          <w:sz w:val="26"/>
          <w:szCs w:val="26"/>
        </w:rPr>
        <w:t xml:space="preserve"> </w:t>
      </w:r>
      <w:r w:rsidR="00190994" w:rsidRPr="00190994">
        <w:rPr>
          <w:b w:val="0"/>
          <w:sz w:val="26"/>
          <w:szCs w:val="26"/>
        </w:rPr>
        <w:t>участник будет допущен</w:t>
      </w:r>
      <w:r w:rsidRPr="00190994">
        <w:rPr>
          <w:b w:val="0"/>
          <w:sz w:val="26"/>
          <w:szCs w:val="26"/>
        </w:rPr>
        <w:t xml:space="preserve"> до</w:t>
      </w:r>
      <w:r>
        <w:rPr>
          <w:b w:val="0"/>
          <w:sz w:val="26"/>
          <w:szCs w:val="26"/>
        </w:rPr>
        <w:t> </w:t>
      </w:r>
      <w:r w:rsidRPr="00190994">
        <w:rPr>
          <w:b w:val="0"/>
          <w:sz w:val="26"/>
          <w:szCs w:val="26"/>
        </w:rPr>
        <w:t>п</w:t>
      </w:r>
      <w:r w:rsidR="00190994" w:rsidRPr="00190994">
        <w:rPr>
          <w:b w:val="0"/>
          <w:sz w:val="26"/>
          <w:szCs w:val="26"/>
        </w:rPr>
        <w:t>овторной сдачи экзамена</w:t>
      </w:r>
      <w:r w:rsidRPr="00190994">
        <w:rPr>
          <w:b w:val="0"/>
          <w:sz w:val="26"/>
          <w:szCs w:val="26"/>
        </w:rPr>
        <w:t xml:space="preserve"> по</w:t>
      </w:r>
      <w:r>
        <w:rPr>
          <w:b w:val="0"/>
          <w:sz w:val="26"/>
          <w:szCs w:val="26"/>
        </w:rPr>
        <w:t> </w:t>
      </w:r>
      <w:r w:rsidRPr="00190994">
        <w:rPr>
          <w:b w:val="0"/>
          <w:sz w:val="26"/>
          <w:szCs w:val="26"/>
        </w:rPr>
        <w:t>с</w:t>
      </w:r>
      <w:r w:rsidR="00190994" w:rsidRPr="00190994">
        <w:rPr>
          <w:b w:val="0"/>
          <w:sz w:val="26"/>
          <w:szCs w:val="26"/>
        </w:rPr>
        <w:t>оответствующему решению ГЭК.</w:t>
      </w:r>
    </w:p>
    <w:p w:rsidR="00D908F5" w:rsidRDefault="00190994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190994">
        <w:rPr>
          <w:b w:val="0"/>
          <w:sz w:val="26"/>
          <w:szCs w:val="26"/>
        </w:rPr>
        <w:t>В случае отклонения апелляции</w:t>
      </w:r>
      <w:r w:rsidR="009A4A0F" w:rsidRPr="00190994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190994">
        <w:rPr>
          <w:b w:val="0"/>
          <w:sz w:val="26"/>
          <w:szCs w:val="26"/>
        </w:rPr>
        <w:t>н</w:t>
      </w:r>
      <w:r w:rsidRPr="00190994">
        <w:rPr>
          <w:b w:val="0"/>
          <w:sz w:val="26"/>
          <w:szCs w:val="26"/>
        </w:rPr>
        <w:t>арушении установленного Порядка проведения ГИА результат апеллянта останется неизменным.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A3412" w:rsidRPr="00B228B9" w:rsidRDefault="00AA15CD" w:rsidP="00A72933">
      <w:pPr>
        <w:pStyle w:val="10"/>
      </w:pPr>
      <w:bookmarkStart w:id="48" w:name="_Toc411955883"/>
      <w:bookmarkStart w:id="49" w:name="_Toc384139578"/>
      <w:bookmarkStart w:id="50" w:name="_Toc435626897"/>
      <w:bookmarkStart w:id="51" w:name="_Toc468700789"/>
      <w:bookmarkEnd w:id="47"/>
      <w:r w:rsidRPr="0063432F">
        <w:lastRenderedPageBreak/>
        <w:t xml:space="preserve">Порядок рассмотрения </w:t>
      </w:r>
      <w:r w:rsidR="00C22BF2" w:rsidRPr="00B228B9">
        <w:t xml:space="preserve">конфликтной комиссией </w:t>
      </w:r>
      <w:r w:rsidRPr="0063432F">
        <w:t>апелляции</w:t>
      </w:r>
      <w:r w:rsidR="009A4A0F" w:rsidRPr="0063432F">
        <w:t xml:space="preserve"> о</w:t>
      </w:r>
      <w:r w:rsidR="009A4A0F">
        <w:t> </w:t>
      </w:r>
      <w:r w:rsidR="009A4A0F" w:rsidRPr="0063432F">
        <w:t>н</w:t>
      </w:r>
      <w:r w:rsidRPr="0063432F">
        <w:t>есогласии</w:t>
      </w:r>
      <w:r w:rsidR="009A4A0F" w:rsidRPr="0063432F">
        <w:t xml:space="preserve"> с</w:t>
      </w:r>
      <w:r w:rsidR="009A4A0F">
        <w:t> </w:t>
      </w:r>
      <w:r w:rsidR="009A4A0F" w:rsidRPr="0063432F">
        <w:t>в</w:t>
      </w:r>
      <w:r w:rsidRPr="0063432F">
        <w:t>ыставленными баллами</w:t>
      </w:r>
      <w:bookmarkEnd w:id="48"/>
      <w:bookmarkEnd w:id="51"/>
      <w:r w:rsidRPr="0063432F">
        <w:t xml:space="preserve"> </w:t>
      </w:r>
      <w:bookmarkEnd w:id="49"/>
      <w:bookmarkEnd w:id="50"/>
    </w:p>
    <w:p w:rsidR="00C25DDF" w:rsidRPr="00B228B9" w:rsidRDefault="00C25DDF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B228B9">
        <w:rPr>
          <w:b w:val="0"/>
          <w:sz w:val="26"/>
          <w:szCs w:val="26"/>
        </w:rPr>
        <w:t>После поступления апелляции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 ответственный секретарь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егистрируют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журнале</w:t>
      </w:r>
      <w:r w:rsidR="00C26570" w:rsidRPr="00B228B9">
        <w:rPr>
          <w:b w:val="0"/>
          <w:sz w:val="26"/>
          <w:szCs w:val="26"/>
        </w:rPr>
        <w:t xml:space="preserve"> регистрации апелляций, ф</w:t>
      </w:r>
      <w:r w:rsidRPr="00B228B9">
        <w:rPr>
          <w:b w:val="0"/>
          <w:sz w:val="26"/>
          <w:szCs w:val="26"/>
        </w:rPr>
        <w:t>ормирует график рассмотрения апелляций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бязательным указанием даты, места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ремени рассмотрения апелляции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огласовывает указ</w:t>
      </w:r>
      <w:r w:rsidR="00C26570" w:rsidRPr="00B228B9">
        <w:rPr>
          <w:b w:val="0"/>
          <w:sz w:val="26"/>
          <w:szCs w:val="26"/>
        </w:rPr>
        <w:t>анный график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C26570" w:rsidRPr="00B228B9">
        <w:rPr>
          <w:b w:val="0"/>
          <w:sz w:val="26"/>
          <w:szCs w:val="26"/>
        </w:rPr>
        <w:t>редседателем КК, п</w:t>
      </w:r>
      <w:r w:rsidRPr="00B228B9">
        <w:rPr>
          <w:b w:val="0"/>
          <w:sz w:val="26"/>
          <w:szCs w:val="26"/>
        </w:rPr>
        <w:t>осле чего информирует апеллянта и (или) его родителей (законных представителей)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ате, времени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 xml:space="preserve">есте рассмотрения апелляции. </w:t>
      </w:r>
      <w:proofErr w:type="gramEnd"/>
    </w:p>
    <w:p w:rsidR="00AA15CD" w:rsidRPr="0063432F" w:rsidRDefault="00031D27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Для организации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8065DE" w:rsidRPr="0063432F">
        <w:rPr>
          <w:b w:val="0"/>
          <w:sz w:val="26"/>
          <w:szCs w:val="26"/>
        </w:rPr>
        <w:t xml:space="preserve"> </w:t>
      </w:r>
      <w:r w:rsidR="00942846" w:rsidRPr="0063432F">
        <w:rPr>
          <w:b w:val="0"/>
          <w:sz w:val="26"/>
          <w:szCs w:val="26"/>
        </w:rPr>
        <w:t>ЕГЭ</w:t>
      </w:r>
      <w:r w:rsidRPr="0063432F">
        <w:rPr>
          <w:b w:val="0"/>
          <w:sz w:val="26"/>
          <w:szCs w:val="26"/>
        </w:rPr>
        <w:t xml:space="preserve"> </w:t>
      </w:r>
      <w:r w:rsidR="007C1658" w:rsidRPr="00B228B9">
        <w:rPr>
          <w:b w:val="0"/>
          <w:sz w:val="26"/>
          <w:szCs w:val="26"/>
        </w:rPr>
        <w:t>ответственный секретарь</w:t>
      </w:r>
      <w:r w:rsidR="009A4A0F" w:rsidRPr="00B228B9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ередаёт сведения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а</w:t>
      </w:r>
      <w:r w:rsidRPr="0063432F">
        <w:rPr>
          <w:b w:val="0"/>
          <w:sz w:val="26"/>
          <w:szCs w:val="26"/>
        </w:rPr>
        <w:t>пелляции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ЦОИ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E512D4" w:rsidRPr="0063432F">
        <w:rPr>
          <w:b w:val="0"/>
          <w:sz w:val="26"/>
          <w:szCs w:val="26"/>
        </w:rPr>
        <w:t>олучает</w:t>
      </w:r>
      <w:r w:rsidR="009A4A0F" w:rsidRPr="0063432F">
        <w:rPr>
          <w:b w:val="0"/>
          <w:sz w:val="26"/>
          <w:szCs w:val="26"/>
        </w:rPr>
        <w:t xml:space="preserve"> из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AA15CD" w:rsidRPr="0063432F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:rsidR="00AA15CD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а) </w:t>
      </w:r>
      <w:r w:rsidR="00A14409" w:rsidRPr="0063432F">
        <w:rPr>
          <w:sz w:val="26"/>
          <w:szCs w:val="26"/>
        </w:rPr>
        <w:t xml:space="preserve">протокол </w:t>
      </w:r>
      <w:r w:rsidR="004F5BC5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800995" w:rsidRPr="00B228B9">
        <w:rPr>
          <w:sz w:val="26"/>
          <w:szCs w:val="26"/>
        </w:rPr>
        <w:t xml:space="preserve">езультатам </w:t>
      </w:r>
      <w:r w:rsidR="00386F49">
        <w:rPr>
          <w:sz w:val="26"/>
          <w:szCs w:val="26"/>
        </w:rPr>
        <w:t>ГИА</w:t>
      </w:r>
      <w:r w:rsidR="00386F49" w:rsidRPr="0063432F">
        <w:rPr>
          <w:sz w:val="26"/>
          <w:szCs w:val="26"/>
        </w:rPr>
        <w:t xml:space="preserve"> </w:t>
      </w:r>
      <w:r w:rsidR="004F5BC5" w:rsidRPr="0063432F">
        <w:rPr>
          <w:sz w:val="26"/>
          <w:szCs w:val="26"/>
        </w:rPr>
        <w:t>(форма 2-АП)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F5BC5" w:rsidRPr="0063432F">
        <w:rPr>
          <w:sz w:val="26"/>
          <w:szCs w:val="26"/>
        </w:rPr>
        <w:t>риложениями, предназначенными для внесения информации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х</w:t>
      </w:r>
      <w:r w:rsidR="004F5BC5" w:rsidRPr="00B228B9">
        <w:rPr>
          <w:sz w:val="26"/>
          <w:szCs w:val="26"/>
        </w:rPr>
        <w:t>оде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4F5BC5" w:rsidRPr="00B228B9">
        <w:rPr>
          <w:sz w:val="26"/>
          <w:szCs w:val="26"/>
        </w:rPr>
        <w:t>езультатах рассмотрения апелляции,</w:t>
      </w:r>
      <w:r w:rsidR="009A4A0F" w:rsidRPr="00B228B9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т</w:t>
      </w:r>
      <w:r w:rsidR="004F5BC5" w:rsidRPr="00B228B9">
        <w:rPr>
          <w:sz w:val="26"/>
          <w:szCs w:val="26"/>
        </w:rPr>
        <w:t>акже для внесения подробной информации</w:t>
      </w:r>
      <w:r w:rsidR="009A4A0F" w:rsidRPr="00B228B9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="004F5BC5" w:rsidRPr="00B228B9">
        <w:rPr>
          <w:sz w:val="26"/>
          <w:szCs w:val="26"/>
        </w:rPr>
        <w:t>зменениях, принятых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="004F5BC5" w:rsidRPr="00B228B9">
        <w:rPr>
          <w:sz w:val="26"/>
          <w:szCs w:val="26"/>
        </w:rPr>
        <w:t xml:space="preserve"> случае удовлетворения апелляции</w:t>
      </w:r>
      <w:r w:rsidR="00E96ACE" w:rsidRPr="00B228B9">
        <w:rPr>
          <w:sz w:val="26"/>
          <w:szCs w:val="26"/>
        </w:rPr>
        <w:t xml:space="preserve"> (форма 2-АП-1, 2-АП-2, 2-АП-3)</w:t>
      </w:r>
      <w:r w:rsidR="002B2A7F" w:rsidRPr="00B228B9">
        <w:rPr>
          <w:sz w:val="26"/>
          <w:szCs w:val="26"/>
        </w:rPr>
        <w:t>;</w:t>
      </w:r>
    </w:p>
    <w:p w:rsidR="002E501C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б) </w:t>
      </w:r>
      <w:r w:rsidR="002B2A7F" w:rsidRPr="00B228B9">
        <w:rPr>
          <w:sz w:val="26"/>
          <w:szCs w:val="26"/>
        </w:rPr>
        <w:t xml:space="preserve">распечатанные </w:t>
      </w:r>
      <w:r w:rsidR="00E512D4" w:rsidRPr="00B228B9">
        <w:rPr>
          <w:sz w:val="26"/>
          <w:szCs w:val="26"/>
        </w:rPr>
        <w:t>изображения</w:t>
      </w:r>
      <w:r w:rsidR="002B2A7F" w:rsidRPr="00B228B9">
        <w:rPr>
          <w:sz w:val="26"/>
          <w:szCs w:val="26"/>
        </w:rPr>
        <w:t xml:space="preserve"> </w:t>
      </w:r>
      <w:r w:rsidR="00E512D4" w:rsidRPr="00B228B9">
        <w:rPr>
          <w:sz w:val="26"/>
          <w:szCs w:val="26"/>
        </w:rPr>
        <w:t>бланка регистрации</w:t>
      </w:r>
      <w:r w:rsidR="002B2A7F" w:rsidRPr="00B228B9">
        <w:rPr>
          <w:sz w:val="26"/>
          <w:szCs w:val="26"/>
        </w:rPr>
        <w:t xml:space="preserve">, </w:t>
      </w:r>
      <w:r w:rsidR="00063852" w:rsidRPr="00B228B9">
        <w:rPr>
          <w:sz w:val="26"/>
          <w:szCs w:val="26"/>
        </w:rPr>
        <w:t>бланка регистрации устной части</w:t>
      </w:r>
      <w:r w:rsidR="002B2A7F" w:rsidRPr="00B228B9">
        <w:rPr>
          <w:sz w:val="26"/>
          <w:szCs w:val="26"/>
        </w:rPr>
        <w:t xml:space="preserve">, </w:t>
      </w:r>
      <w:r w:rsidR="00E512D4" w:rsidRPr="00B228B9">
        <w:rPr>
          <w:sz w:val="26"/>
          <w:szCs w:val="26"/>
        </w:rPr>
        <w:t xml:space="preserve">бланков ответов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 xml:space="preserve">1 и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="00A14409" w:rsidRPr="00B228B9">
        <w:rPr>
          <w:sz w:val="26"/>
          <w:szCs w:val="26"/>
        </w:rPr>
        <w:t xml:space="preserve"> </w:t>
      </w:r>
      <w:r w:rsidR="00063852" w:rsidRPr="00B228B9">
        <w:rPr>
          <w:sz w:val="26"/>
          <w:szCs w:val="26"/>
        </w:rPr>
        <w:t xml:space="preserve">дополнительных бланков ответов </w:t>
      </w:r>
      <w:r w:rsidR="009A4A0F">
        <w:rPr>
          <w:sz w:val="26"/>
          <w:szCs w:val="26"/>
        </w:rPr>
        <w:t>№ </w:t>
      </w:r>
      <w:r w:rsidR="00063852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Pr="00B228B9">
        <w:rPr>
          <w:sz w:val="26"/>
          <w:szCs w:val="26"/>
        </w:rPr>
        <w:t xml:space="preserve">                       </w:t>
      </w:r>
      <w:r w:rsidR="00E512D4" w:rsidRPr="00B228B9">
        <w:rPr>
          <w:sz w:val="26"/>
          <w:szCs w:val="26"/>
        </w:rPr>
        <w:t>бланков-протоколов проверки развернутых ответов</w:t>
      </w:r>
      <w:r w:rsidR="002B2A7F" w:rsidRPr="00B228B9">
        <w:rPr>
          <w:sz w:val="26"/>
          <w:szCs w:val="26"/>
        </w:rPr>
        <w:t>,</w:t>
      </w:r>
      <w:r w:rsidR="00E512D4" w:rsidRPr="00B228B9">
        <w:rPr>
          <w:sz w:val="26"/>
          <w:szCs w:val="26"/>
        </w:rPr>
        <w:t xml:space="preserve"> </w:t>
      </w:r>
      <w:r w:rsidR="002E501C" w:rsidRPr="00B228B9">
        <w:rPr>
          <w:sz w:val="26"/>
          <w:szCs w:val="26"/>
        </w:rPr>
        <w:t>бланков-про</w:t>
      </w:r>
      <w:r w:rsidR="00097A0E" w:rsidRPr="00B228B9">
        <w:rPr>
          <w:sz w:val="26"/>
          <w:szCs w:val="26"/>
        </w:rPr>
        <w:t>токолов проверки устных ответов</w:t>
      </w:r>
      <w:r w:rsidR="002B2A7F" w:rsidRPr="00B228B9">
        <w:rPr>
          <w:sz w:val="26"/>
          <w:szCs w:val="26"/>
        </w:rPr>
        <w:t>;</w:t>
      </w:r>
    </w:p>
    <w:p w:rsidR="00E512D4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в) </w:t>
      </w:r>
      <w:r w:rsidR="002B2A7F" w:rsidRPr="00B228B9">
        <w:rPr>
          <w:sz w:val="26"/>
          <w:szCs w:val="26"/>
        </w:rPr>
        <w:t xml:space="preserve">распечатанные </w:t>
      </w:r>
      <w:r w:rsidR="00E512D4" w:rsidRPr="00B228B9">
        <w:rPr>
          <w:sz w:val="26"/>
          <w:szCs w:val="26"/>
        </w:rPr>
        <w:t>бланки распознавания</w:t>
      </w:r>
      <w:r w:rsidR="002B2A7F" w:rsidRPr="00B228B9">
        <w:rPr>
          <w:sz w:val="26"/>
          <w:szCs w:val="26"/>
        </w:rPr>
        <w:t xml:space="preserve"> бланков </w:t>
      </w:r>
      <w:r w:rsidR="00E512D4" w:rsidRPr="00B228B9">
        <w:rPr>
          <w:sz w:val="26"/>
          <w:szCs w:val="26"/>
        </w:rPr>
        <w:t>регистрации</w:t>
      </w:r>
      <w:r w:rsidR="002B2A7F" w:rsidRPr="00B228B9">
        <w:rPr>
          <w:sz w:val="26"/>
          <w:szCs w:val="26"/>
        </w:rPr>
        <w:t>,</w:t>
      </w:r>
      <w:r w:rsidR="00A14409" w:rsidRPr="00B228B9">
        <w:rPr>
          <w:sz w:val="26"/>
          <w:szCs w:val="26"/>
        </w:rPr>
        <w:t xml:space="preserve"> </w:t>
      </w:r>
      <w:r w:rsidR="00063852" w:rsidRPr="00B228B9">
        <w:rPr>
          <w:sz w:val="26"/>
          <w:szCs w:val="26"/>
        </w:rPr>
        <w:t>бланка регистрации устной части</w:t>
      </w:r>
      <w:r w:rsidR="002B2A7F" w:rsidRPr="00B228B9">
        <w:rPr>
          <w:sz w:val="26"/>
          <w:szCs w:val="26"/>
        </w:rPr>
        <w:t xml:space="preserve">, </w:t>
      </w:r>
      <w:r w:rsidR="00E512D4" w:rsidRPr="00B228B9">
        <w:rPr>
          <w:sz w:val="26"/>
          <w:szCs w:val="26"/>
        </w:rPr>
        <w:t xml:space="preserve">бланков ответов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 xml:space="preserve">1 и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="00A14409" w:rsidRPr="00B228B9">
        <w:rPr>
          <w:sz w:val="26"/>
          <w:szCs w:val="26"/>
        </w:rPr>
        <w:t xml:space="preserve"> </w:t>
      </w:r>
      <w:r w:rsidR="00063852" w:rsidRPr="00B228B9">
        <w:rPr>
          <w:sz w:val="26"/>
          <w:szCs w:val="26"/>
        </w:rPr>
        <w:t xml:space="preserve">дополнительных бланков ответов </w:t>
      </w:r>
      <w:r w:rsidR="009A4A0F">
        <w:rPr>
          <w:sz w:val="26"/>
          <w:szCs w:val="26"/>
        </w:rPr>
        <w:t>№ </w:t>
      </w:r>
      <w:r w:rsidR="00063852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Pr="00B228B9">
        <w:rPr>
          <w:sz w:val="26"/>
          <w:szCs w:val="26"/>
        </w:rPr>
        <w:t xml:space="preserve"> </w:t>
      </w:r>
      <w:r w:rsidR="00E512D4" w:rsidRPr="00B228B9">
        <w:rPr>
          <w:sz w:val="26"/>
          <w:szCs w:val="26"/>
        </w:rPr>
        <w:t>бланков-протоколов проверки развернутых ответов</w:t>
      </w:r>
      <w:r w:rsidR="002B2A7F" w:rsidRPr="00B228B9">
        <w:rPr>
          <w:sz w:val="26"/>
          <w:szCs w:val="26"/>
        </w:rPr>
        <w:t xml:space="preserve">, </w:t>
      </w:r>
      <w:r w:rsidR="002E501C" w:rsidRPr="00B228B9">
        <w:rPr>
          <w:sz w:val="26"/>
          <w:szCs w:val="26"/>
        </w:rPr>
        <w:t>бланков-протоколов проверки устных ответов</w:t>
      </w:r>
      <w:r w:rsidRPr="00B228B9">
        <w:rPr>
          <w:sz w:val="26"/>
          <w:szCs w:val="26"/>
        </w:rPr>
        <w:t>;</w:t>
      </w:r>
      <w:r w:rsidR="00E512D4" w:rsidRPr="00B228B9">
        <w:rPr>
          <w:sz w:val="26"/>
          <w:szCs w:val="26"/>
        </w:rPr>
        <w:t xml:space="preserve"> </w:t>
      </w:r>
    </w:p>
    <w:p w:rsidR="00942846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г) </w:t>
      </w:r>
      <w:r w:rsidR="00A14409" w:rsidRPr="00B228B9">
        <w:rPr>
          <w:sz w:val="26"/>
          <w:szCs w:val="26"/>
        </w:rPr>
        <w:t xml:space="preserve">электронные </w:t>
      </w:r>
      <w:r w:rsidR="00942846" w:rsidRPr="00B228B9">
        <w:rPr>
          <w:sz w:val="26"/>
          <w:szCs w:val="26"/>
        </w:rPr>
        <w:t>носители, содержащие файлы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ц</w:t>
      </w:r>
      <w:r w:rsidR="00942846" w:rsidRPr="00B228B9">
        <w:rPr>
          <w:sz w:val="26"/>
          <w:szCs w:val="26"/>
        </w:rPr>
        <w:t xml:space="preserve">ифровой аудиозаписью </w:t>
      </w:r>
      <w:r w:rsidR="002E28D8" w:rsidRPr="00B228B9">
        <w:rPr>
          <w:sz w:val="26"/>
          <w:szCs w:val="26"/>
        </w:rPr>
        <w:t xml:space="preserve">устных </w:t>
      </w:r>
      <w:r w:rsidR="00942846" w:rsidRPr="00B228B9">
        <w:rPr>
          <w:sz w:val="26"/>
          <w:szCs w:val="26"/>
        </w:rPr>
        <w:t>ответов участников ЕГЭ</w:t>
      </w:r>
      <w:r w:rsidRPr="00B228B9">
        <w:rPr>
          <w:sz w:val="26"/>
          <w:szCs w:val="26"/>
        </w:rPr>
        <w:t>.</w:t>
      </w:r>
    </w:p>
    <w:p w:rsidR="002A28E5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Д</w:t>
      </w:r>
      <w:r w:rsidR="00A14409" w:rsidRPr="00B228B9">
        <w:rPr>
          <w:sz w:val="26"/>
          <w:szCs w:val="26"/>
        </w:rPr>
        <w:t>ополнительно</w:t>
      </w:r>
      <w:r w:rsidR="009A4A0F" w:rsidRPr="00B228B9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а</w:t>
      </w:r>
      <w:r w:rsidR="00AE7A6E" w:rsidRPr="00B228B9">
        <w:rPr>
          <w:sz w:val="26"/>
          <w:szCs w:val="26"/>
        </w:rPr>
        <w:t xml:space="preserve">пелляционному комплекту распечатываются критерии оценивания </w:t>
      </w:r>
      <w:r w:rsidR="00E4437F" w:rsidRPr="00B228B9">
        <w:rPr>
          <w:sz w:val="26"/>
          <w:szCs w:val="26"/>
        </w:rPr>
        <w:t>развернутых</w:t>
      </w:r>
      <w:r w:rsidR="00A16329" w:rsidRPr="00B228B9">
        <w:rPr>
          <w:sz w:val="26"/>
          <w:szCs w:val="26"/>
        </w:rPr>
        <w:t xml:space="preserve"> и (</w:t>
      </w:r>
      <w:r w:rsidR="00C751B5" w:rsidRPr="00B228B9">
        <w:rPr>
          <w:sz w:val="26"/>
          <w:szCs w:val="26"/>
        </w:rPr>
        <w:t>или</w:t>
      </w:r>
      <w:r w:rsidR="00A16329" w:rsidRPr="00B228B9">
        <w:rPr>
          <w:sz w:val="26"/>
          <w:szCs w:val="26"/>
        </w:rPr>
        <w:t>)</w:t>
      </w:r>
      <w:r w:rsidR="00C751B5" w:rsidRPr="00B228B9">
        <w:rPr>
          <w:sz w:val="26"/>
          <w:szCs w:val="26"/>
        </w:rPr>
        <w:t xml:space="preserve"> устных</w:t>
      </w:r>
      <w:r w:rsidR="00E4437F" w:rsidRPr="00B228B9">
        <w:rPr>
          <w:sz w:val="26"/>
          <w:szCs w:val="26"/>
        </w:rPr>
        <w:t xml:space="preserve"> ответов</w:t>
      </w:r>
      <w:r w:rsidR="00620941">
        <w:rPr>
          <w:sz w:val="26"/>
          <w:szCs w:val="26"/>
        </w:rPr>
        <w:t xml:space="preserve">, а также </w:t>
      </w:r>
      <w:r w:rsidR="00AE7A6E" w:rsidRPr="00B228B9">
        <w:rPr>
          <w:sz w:val="26"/>
          <w:szCs w:val="26"/>
        </w:rPr>
        <w:t>запрашивается вариант КИМ</w:t>
      </w:r>
      <w:r w:rsidR="00620941">
        <w:rPr>
          <w:rStyle w:val="af9"/>
          <w:sz w:val="26"/>
          <w:szCs w:val="26"/>
        </w:rPr>
        <w:footnoteReference w:id="3"/>
      </w:r>
      <w:r w:rsidR="00AE7A6E" w:rsidRPr="00B228B9">
        <w:rPr>
          <w:sz w:val="26"/>
          <w:szCs w:val="26"/>
        </w:rPr>
        <w:t>,</w:t>
      </w:r>
      <w:r w:rsidRPr="00B228B9">
        <w:rPr>
          <w:sz w:val="26"/>
          <w:szCs w:val="26"/>
        </w:rPr>
        <w:t xml:space="preserve"> </w:t>
      </w:r>
      <w:r w:rsidR="00AE7A6E" w:rsidRPr="00B228B9">
        <w:rPr>
          <w:sz w:val="26"/>
          <w:szCs w:val="26"/>
        </w:rPr>
        <w:t xml:space="preserve">выполнявшийся участником </w:t>
      </w:r>
      <w:r w:rsidR="00942846" w:rsidRPr="00B228B9">
        <w:rPr>
          <w:sz w:val="26"/>
          <w:szCs w:val="26"/>
        </w:rPr>
        <w:t>ЕГЭ</w:t>
      </w:r>
      <w:r w:rsidR="00A14409" w:rsidRPr="00B228B9">
        <w:rPr>
          <w:sz w:val="26"/>
          <w:szCs w:val="26"/>
        </w:rPr>
        <w:t>;</w:t>
      </w:r>
      <w:r w:rsidRPr="00B228B9">
        <w:rPr>
          <w:sz w:val="26"/>
          <w:szCs w:val="26"/>
        </w:rPr>
        <w:t xml:space="preserve"> </w:t>
      </w:r>
      <w:r w:rsidR="00A14409" w:rsidRPr="00B228B9">
        <w:rPr>
          <w:sz w:val="26"/>
          <w:szCs w:val="26"/>
        </w:rPr>
        <w:t xml:space="preserve">перечень </w:t>
      </w:r>
      <w:r w:rsidR="002A28E5" w:rsidRPr="00B228B9">
        <w:rPr>
          <w:sz w:val="26"/>
          <w:szCs w:val="26"/>
        </w:rPr>
        <w:t>допустимых символов для записи ответов</w:t>
      </w:r>
      <w:r w:rsidR="009A4A0F" w:rsidRPr="00B228B9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з</w:t>
      </w:r>
      <w:r w:rsidR="002A28E5" w:rsidRPr="00B228B9">
        <w:rPr>
          <w:sz w:val="26"/>
          <w:szCs w:val="26"/>
        </w:rPr>
        <w:t>адания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="002A28E5" w:rsidRPr="00B228B9">
        <w:rPr>
          <w:sz w:val="26"/>
          <w:szCs w:val="26"/>
        </w:rPr>
        <w:t>ратким ответом</w:t>
      </w:r>
      <w:r w:rsidR="00497646" w:rsidRPr="00B228B9">
        <w:rPr>
          <w:sz w:val="26"/>
          <w:szCs w:val="26"/>
        </w:rPr>
        <w:t>; уведомление</w:t>
      </w:r>
      <w:r w:rsidR="009A4A0F" w:rsidRPr="00B228B9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="00497646" w:rsidRPr="00B228B9">
        <w:rPr>
          <w:sz w:val="26"/>
          <w:szCs w:val="26"/>
        </w:rPr>
        <w:t>тогам рассмотрения апелляции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н</w:t>
      </w:r>
      <w:r w:rsidR="00497646" w:rsidRPr="00B228B9">
        <w:rPr>
          <w:sz w:val="26"/>
          <w:szCs w:val="26"/>
        </w:rPr>
        <w:t>есогласии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="00497646" w:rsidRPr="00B228B9">
        <w:rPr>
          <w:sz w:val="26"/>
          <w:szCs w:val="26"/>
        </w:rPr>
        <w:t>ыставленными баллами</w:t>
      </w:r>
      <w:r w:rsidR="009A4A0F" w:rsidRPr="00B228B9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497646" w:rsidRPr="00B228B9">
        <w:rPr>
          <w:sz w:val="26"/>
          <w:szCs w:val="26"/>
        </w:rPr>
        <w:t xml:space="preserve">езультатам </w:t>
      </w:r>
      <w:r w:rsidR="00386F49" w:rsidRPr="00514591">
        <w:rPr>
          <w:sz w:val="26"/>
          <w:szCs w:val="26"/>
        </w:rPr>
        <w:t xml:space="preserve">ГИА </w:t>
      </w:r>
      <w:r w:rsidR="00497646" w:rsidRPr="00514591">
        <w:rPr>
          <w:sz w:val="26"/>
          <w:szCs w:val="26"/>
        </w:rPr>
        <w:t>(форма У-33).</w:t>
      </w:r>
    </w:p>
    <w:p w:rsidR="00250FEC" w:rsidRPr="00B228B9" w:rsidRDefault="00250FE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В случае если работа апеллянта была направлена</w:t>
      </w:r>
      <w:r w:rsidR="009A4A0F" w:rsidRPr="00B228B9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ежрегиональную перекрестную проверку,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 xml:space="preserve">оставе апелляционного комплекта </w:t>
      </w:r>
      <w:r w:rsidR="00455B4D" w:rsidRPr="00B228B9">
        <w:rPr>
          <w:sz w:val="26"/>
          <w:szCs w:val="26"/>
        </w:rPr>
        <w:t>отсутствуют</w:t>
      </w:r>
      <w:r w:rsidR="00784C58" w:rsidRPr="00B228B9">
        <w:rPr>
          <w:sz w:val="26"/>
          <w:szCs w:val="26"/>
        </w:rPr>
        <w:t xml:space="preserve"> </w:t>
      </w:r>
      <w:r w:rsidR="00097A0E" w:rsidRPr="00B228B9">
        <w:rPr>
          <w:sz w:val="26"/>
          <w:szCs w:val="26"/>
        </w:rPr>
        <w:t xml:space="preserve">              </w:t>
      </w:r>
      <w:r w:rsidR="00784C58" w:rsidRPr="00B228B9">
        <w:rPr>
          <w:sz w:val="26"/>
          <w:szCs w:val="26"/>
        </w:rPr>
        <w:t>бланк</w:t>
      </w:r>
      <w:r w:rsidR="00455B4D" w:rsidRPr="00B228B9">
        <w:rPr>
          <w:sz w:val="26"/>
          <w:szCs w:val="26"/>
        </w:rPr>
        <w:t>и</w:t>
      </w:r>
      <w:r w:rsidR="00784C58" w:rsidRPr="00B228B9">
        <w:rPr>
          <w:sz w:val="26"/>
          <w:szCs w:val="26"/>
        </w:rPr>
        <w:t>-протокол</w:t>
      </w:r>
      <w:r w:rsidR="00455B4D" w:rsidRPr="00B228B9">
        <w:rPr>
          <w:sz w:val="26"/>
          <w:szCs w:val="26"/>
        </w:rPr>
        <w:t>ы</w:t>
      </w:r>
      <w:r w:rsidR="00784C58" w:rsidRPr="00B228B9">
        <w:rPr>
          <w:sz w:val="26"/>
          <w:szCs w:val="26"/>
        </w:rPr>
        <w:t xml:space="preserve"> проверки развернутых ответов.</w:t>
      </w:r>
    </w:p>
    <w:p w:rsidR="00942846" w:rsidRPr="00514591" w:rsidRDefault="0094284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514591">
        <w:rPr>
          <w:b w:val="0"/>
          <w:sz w:val="26"/>
          <w:szCs w:val="26"/>
        </w:rPr>
        <w:t>Для организации рассмотрения апелляции</w:t>
      </w:r>
      <w:r w:rsidR="009A4A0F" w:rsidRPr="00514591">
        <w:rPr>
          <w:b w:val="0"/>
          <w:sz w:val="26"/>
          <w:szCs w:val="26"/>
        </w:rPr>
        <w:t xml:space="preserve"> о </w:t>
      </w:r>
      <w:r w:rsidR="00326B05" w:rsidRPr="00A72933">
        <w:rPr>
          <w:b w:val="0"/>
          <w:sz w:val="26"/>
          <w:szCs w:val="26"/>
        </w:rPr>
        <w:t xml:space="preserve"> </w:t>
      </w:r>
      <w:r w:rsidR="009A4A0F" w:rsidRPr="00514591">
        <w:rPr>
          <w:b w:val="0"/>
          <w:sz w:val="26"/>
          <w:szCs w:val="26"/>
        </w:rPr>
        <w:t>н</w:t>
      </w:r>
      <w:r w:rsidR="003D2A52" w:rsidRPr="00514591">
        <w:rPr>
          <w:b w:val="0"/>
          <w:sz w:val="26"/>
          <w:szCs w:val="26"/>
        </w:rPr>
        <w:t xml:space="preserve">есогласии </w:t>
      </w:r>
      <w:r w:rsidR="00097A0E" w:rsidRPr="00514591">
        <w:rPr>
          <w:b w:val="0"/>
          <w:sz w:val="26"/>
          <w:szCs w:val="26"/>
        </w:rPr>
        <w:t xml:space="preserve">                                     </w:t>
      </w:r>
      <w:r w:rsidR="009A4A0F" w:rsidRPr="00514591">
        <w:rPr>
          <w:b w:val="0"/>
          <w:sz w:val="26"/>
          <w:szCs w:val="26"/>
        </w:rPr>
        <w:t xml:space="preserve"> с в</w:t>
      </w:r>
      <w:r w:rsidR="003D2A52" w:rsidRPr="00514591">
        <w:rPr>
          <w:b w:val="0"/>
          <w:sz w:val="26"/>
          <w:szCs w:val="26"/>
        </w:rPr>
        <w:t>ыставленными баллами</w:t>
      </w:r>
      <w:r w:rsidRPr="00514591">
        <w:rPr>
          <w:b w:val="0"/>
          <w:sz w:val="26"/>
          <w:szCs w:val="26"/>
        </w:rPr>
        <w:t xml:space="preserve"> ГВЭ </w:t>
      </w:r>
      <w:r w:rsidR="007C1658" w:rsidRPr="00514591">
        <w:rPr>
          <w:b w:val="0"/>
          <w:sz w:val="26"/>
          <w:szCs w:val="26"/>
        </w:rPr>
        <w:t>ответственный секретарь</w:t>
      </w:r>
      <w:r w:rsidR="009A4A0F" w:rsidRPr="00514591">
        <w:rPr>
          <w:b w:val="0"/>
          <w:sz w:val="26"/>
          <w:szCs w:val="26"/>
        </w:rPr>
        <w:t xml:space="preserve"> КК п</w:t>
      </w:r>
      <w:r w:rsidRPr="00514591">
        <w:rPr>
          <w:b w:val="0"/>
          <w:sz w:val="26"/>
          <w:szCs w:val="26"/>
        </w:rPr>
        <w:t>ередаёт сведения</w:t>
      </w:r>
      <w:r w:rsidR="009A4A0F" w:rsidRPr="00514591">
        <w:rPr>
          <w:b w:val="0"/>
          <w:sz w:val="26"/>
          <w:szCs w:val="26"/>
        </w:rPr>
        <w:t xml:space="preserve"> об а</w:t>
      </w:r>
      <w:r w:rsidRPr="00514591">
        <w:rPr>
          <w:b w:val="0"/>
          <w:sz w:val="26"/>
          <w:szCs w:val="26"/>
        </w:rPr>
        <w:t>пелляции</w:t>
      </w:r>
      <w:r w:rsidR="009A4A0F" w:rsidRPr="00514591">
        <w:rPr>
          <w:b w:val="0"/>
          <w:sz w:val="26"/>
          <w:szCs w:val="26"/>
        </w:rPr>
        <w:t xml:space="preserve"> в о</w:t>
      </w:r>
      <w:r w:rsidR="00290D37" w:rsidRPr="00514591">
        <w:rPr>
          <w:b w:val="0"/>
          <w:sz w:val="26"/>
          <w:szCs w:val="26"/>
        </w:rPr>
        <w:t>рганизацию, определенную ОИВ ответстве</w:t>
      </w:r>
      <w:r w:rsidR="00BF7B35" w:rsidRPr="00514591">
        <w:rPr>
          <w:b w:val="0"/>
          <w:sz w:val="26"/>
          <w:szCs w:val="26"/>
        </w:rPr>
        <w:t>нной</w:t>
      </w:r>
      <w:r w:rsidR="009A4A0F" w:rsidRPr="00514591">
        <w:rPr>
          <w:b w:val="0"/>
          <w:sz w:val="26"/>
          <w:szCs w:val="26"/>
        </w:rPr>
        <w:t xml:space="preserve"> за х</w:t>
      </w:r>
      <w:r w:rsidR="00BF7B35" w:rsidRPr="00514591">
        <w:rPr>
          <w:b w:val="0"/>
          <w:sz w:val="26"/>
          <w:szCs w:val="26"/>
        </w:rPr>
        <w:t>ранение материалов ГВЭ</w:t>
      </w:r>
      <w:r w:rsidR="00497646" w:rsidRPr="00514591">
        <w:rPr>
          <w:b w:val="0"/>
          <w:sz w:val="26"/>
          <w:szCs w:val="26"/>
        </w:rPr>
        <w:t>,</w:t>
      </w:r>
      <w:r w:rsidR="009A4A0F" w:rsidRPr="00514591">
        <w:rPr>
          <w:b w:val="0"/>
          <w:sz w:val="26"/>
          <w:szCs w:val="26"/>
        </w:rPr>
        <w:t xml:space="preserve"> и п</w:t>
      </w:r>
      <w:r w:rsidR="00290D37" w:rsidRPr="00514591">
        <w:rPr>
          <w:b w:val="0"/>
          <w:sz w:val="26"/>
          <w:szCs w:val="26"/>
        </w:rPr>
        <w:t>олучает</w:t>
      </w:r>
      <w:r w:rsidR="009A4A0F" w:rsidRPr="00514591">
        <w:rPr>
          <w:b w:val="0"/>
          <w:sz w:val="26"/>
          <w:szCs w:val="26"/>
        </w:rPr>
        <w:t xml:space="preserve"> от н</w:t>
      </w:r>
      <w:r w:rsidR="00290D37" w:rsidRPr="00514591">
        <w:rPr>
          <w:b w:val="0"/>
          <w:sz w:val="26"/>
          <w:szCs w:val="26"/>
        </w:rPr>
        <w:t xml:space="preserve">ее </w:t>
      </w:r>
      <w:r w:rsidRPr="00514591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514591">
        <w:rPr>
          <w:b w:val="0"/>
          <w:sz w:val="26"/>
          <w:szCs w:val="26"/>
        </w:rPr>
        <w:t xml:space="preserve"> </w:t>
      </w:r>
      <w:r w:rsidR="004414EE" w:rsidRPr="00514591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514591">
        <w:rPr>
          <w:b w:val="0"/>
          <w:sz w:val="26"/>
          <w:szCs w:val="26"/>
        </w:rPr>
        <w:t>;</w:t>
      </w:r>
      <w:r w:rsidR="004414EE" w:rsidRPr="00514591">
        <w:rPr>
          <w:b w:val="0"/>
          <w:sz w:val="26"/>
          <w:szCs w:val="26"/>
        </w:rPr>
        <w:t xml:space="preserve"> протоколы устных ответов обучающегося, сдававшего ГВЭ</w:t>
      </w:r>
      <w:r w:rsidR="009A4A0F" w:rsidRPr="00514591">
        <w:rPr>
          <w:b w:val="0"/>
          <w:sz w:val="26"/>
          <w:szCs w:val="26"/>
        </w:rPr>
        <w:t xml:space="preserve"> в у</w:t>
      </w:r>
      <w:r w:rsidR="004414EE" w:rsidRPr="00514591">
        <w:rPr>
          <w:b w:val="0"/>
          <w:sz w:val="26"/>
          <w:szCs w:val="26"/>
        </w:rPr>
        <w:t>стной форме</w:t>
      </w:r>
      <w:r w:rsidR="00F55CCC" w:rsidRPr="00514591">
        <w:rPr>
          <w:b w:val="0"/>
          <w:sz w:val="26"/>
          <w:szCs w:val="26"/>
        </w:rPr>
        <w:t>;</w:t>
      </w:r>
      <w:r w:rsidR="009E45B8" w:rsidRPr="00514591">
        <w:rPr>
          <w:b w:val="0"/>
          <w:sz w:val="26"/>
          <w:szCs w:val="26"/>
        </w:rPr>
        <w:t xml:space="preserve"> </w:t>
      </w:r>
      <w:r w:rsidR="004414EE" w:rsidRPr="00514591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514591">
        <w:rPr>
          <w:b w:val="0"/>
          <w:sz w:val="26"/>
          <w:szCs w:val="26"/>
        </w:rPr>
        <w:t>;</w:t>
      </w:r>
      <w:proofErr w:type="gramEnd"/>
      <w:r w:rsidR="009E45B8" w:rsidRPr="00514591">
        <w:rPr>
          <w:b w:val="0"/>
          <w:sz w:val="26"/>
          <w:szCs w:val="26"/>
        </w:rPr>
        <w:t xml:space="preserve"> </w:t>
      </w:r>
      <w:r w:rsidR="004414EE" w:rsidRPr="00514591">
        <w:rPr>
          <w:b w:val="0"/>
          <w:sz w:val="26"/>
          <w:szCs w:val="26"/>
        </w:rPr>
        <w:t>критерии оценивания,</w:t>
      </w:r>
      <w:r w:rsidR="009A4A0F" w:rsidRPr="00514591">
        <w:rPr>
          <w:b w:val="0"/>
          <w:sz w:val="26"/>
          <w:szCs w:val="26"/>
        </w:rPr>
        <w:t xml:space="preserve"> а т</w:t>
      </w:r>
      <w:r w:rsidR="004414EE" w:rsidRPr="00514591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:rsidR="007C1658" w:rsidRPr="00B228B9" w:rsidRDefault="007C1658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lastRenderedPageBreak/>
        <w:t>Ответственный секретарь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ередает полученные апелляционные компл</w:t>
      </w:r>
      <w:r w:rsidR="00C22BF2" w:rsidRPr="00B228B9">
        <w:rPr>
          <w:b w:val="0"/>
          <w:sz w:val="26"/>
          <w:szCs w:val="26"/>
        </w:rPr>
        <w:t>екты документов председателю КК.</w:t>
      </w:r>
    </w:p>
    <w:p w:rsidR="000C49FC" w:rsidRPr="0063432F" w:rsidRDefault="007C165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 xml:space="preserve"> </w:t>
      </w:r>
      <w:r w:rsidR="000C49FC" w:rsidRPr="00B228B9">
        <w:rPr>
          <w:b w:val="0"/>
          <w:sz w:val="26"/>
          <w:szCs w:val="26"/>
        </w:rPr>
        <w:t xml:space="preserve">целью установления правильности оценивания экзаменационной работы </w:t>
      </w:r>
      <w:r w:rsidR="00310854" w:rsidRPr="00B228B9">
        <w:rPr>
          <w:b w:val="0"/>
          <w:sz w:val="26"/>
          <w:szCs w:val="26"/>
        </w:rPr>
        <w:t>заблаговременно</w:t>
      </w:r>
      <w:r w:rsidR="009A4A0F" w:rsidRPr="00B228B9">
        <w:rPr>
          <w:b w:val="0"/>
          <w:sz w:val="26"/>
          <w:szCs w:val="26"/>
        </w:rPr>
        <w:t xml:space="preserve"> до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="00310854" w:rsidRPr="00B228B9">
        <w:rPr>
          <w:b w:val="0"/>
          <w:sz w:val="26"/>
          <w:szCs w:val="26"/>
        </w:rPr>
        <w:t>аседания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0C49FC" w:rsidRPr="0063432F">
        <w:rPr>
          <w:b w:val="0"/>
          <w:sz w:val="26"/>
          <w:szCs w:val="26"/>
        </w:rPr>
        <w:t xml:space="preserve">ередает </w:t>
      </w:r>
      <w:r w:rsidRPr="00B228B9">
        <w:rPr>
          <w:b w:val="0"/>
          <w:sz w:val="26"/>
          <w:szCs w:val="26"/>
        </w:rPr>
        <w:t xml:space="preserve">указанные комплекты  </w:t>
      </w:r>
      <w:r w:rsidR="000C49FC" w:rsidRPr="0063432F">
        <w:rPr>
          <w:b w:val="0"/>
          <w:sz w:val="26"/>
          <w:szCs w:val="26"/>
        </w:rPr>
        <w:t xml:space="preserve">председателю ПК. </w:t>
      </w:r>
    </w:p>
    <w:p w:rsidR="00310854" w:rsidRPr="00CA1791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Председатель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рганизует работу экспертов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 установлению правильности оценивания заданий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азвернутым и (или) устным ответом и (или)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еобходимости изменения баллов</w:t>
      </w:r>
      <w:r w:rsidR="009A4A0F" w:rsidRPr="00B228B9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ыполнение задания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азвернутым и (или) устным ответом.</w:t>
      </w:r>
      <w:r w:rsidRPr="00CA1791">
        <w:rPr>
          <w:b w:val="0"/>
          <w:sz w:val="26"/>
          <w:szCs w:val="26"/>
        </w:rPr>
        <w:t xml:space="preserve"> </w:t>
      </w:r>
    </w:p>
    <w:p w:rsidR="00310854" w:rsidRPr="00B228B9" w:rsidRDefault="00310854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К работе</w:t>
      </w:r>
      <w:r w:rsidR="009A4A0F" w:rsidRPr="00B228B9">
        <w:rPr>
          <w:b w:val="0"/>
          <w:sz w:val="26"/>
          <w:szCs w:val="26"/>
        </w:rPr>
        <w:t xml:space="preserve"> КК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ривлекаются эксперты (член</w:t>
      </w:r>
      <w:r w:rsidR="00C22BF2" w:rsidRPr="00B228B9">
        <w:rPr>
          <w:b w:val="0"/>
          <w:sz w:val="26"/>
          <w:szCs w:val="26"/>
        </w:rPr>
        <w:t>ы</w:t>
      </w:r>
      <w:r w:rsidRPr="00B228B9">
        <w:rPr>
          <w:b w:val="0"/>
          <w:sz w:val="26"/>
          <w:szCs w:val="26"/>
        </w:rPr>
        <w:t xml:space="preserve"> ПК)</w:t>
      </w:r>
      <w:r w:rsidR="009A4A0F" w:rsidRPr="00B228B9">
        <w:rPr>
          <w:b w:val="0"/>
          <w:sz w:val="26"/>
          <w:szCs w:val="26"/>
        </w:rPr>
        <w:t xml:space="preserve"> по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оответствующему учебному предмету, которым присвоен статус «ведущий эксперт» или «старший эксперт»,</w:t>
      </w:r>
      <w:r w:rsidR="009A4A0F" w:rsidRPr="00B228B9">
        <w:rPr>
          <w:b w:val="0"/>
          <w:sz w:val="26"/>
          <w:szCs w:val="26"/>
        </w:rPr>
        <w:t xml:space="preserve"> но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 являющиеся экспертами, проверявшими развернутые и (или) устные ответы апеллянта ранее.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Привлеченные эксперты</w:t>
      </w:r>
      <w:r w:rsidR="009A4A0F" w:rsidRPr="00B228B9">
        <w:rPr>
          <w:b w:val="0"/>
          <w:sz w:val="26"/>
          <w:szCs w:val="26"/>
        </w:rPr>
        <w:t xml:space="preserve"> ПК</w:t>
      </w:r>
      <w:r w:rsidR="00DD58CB">
        <w:rPr>
          <w:b w:val="0"/>
          <w:sz w:val="26"/>
          <w:szCs w:val="26"/>
        </w:rPr>
        <w:t xml:space="preserve"> </w:t>
      </w:r>
      <w:proofErr w:type="gramStart"/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станавливают правильность оценивания экзаменационной работы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ают</w:t>
      </w:r>
      <w:proofErr w:type="gramEnd"/>
      <w:r w:rsidRPr="00B228B9">
        <w:rPr>
          <w:b w:val="0"/>
          <w:sz w:val="26"/>
          <w:szCs w:val="26"/>
        </w:rPr>
        <w:t xml:space="preserve"> письменное заключение</w:t>
      </w:r>
      <w:r w:rsidR="009A4A0F" w:rsidRPr="00B228B9">
        <w:rPr>
          <w:b w:val="0"/>
          <w:sz w:val="26"/>
          <w:szCs w:val="26"/>
        </w:rPr>
        <w:t xml:space="preserve"> о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равильности оценивания экзаменационной работы апеллянта или</w:t>
      </w:r>
      <w:r w:rsidR="009A4A0F" w:rsidRPr="00B228B9">
        <w:rPr>
          <w:b w:val="0"/>
          <w:sz w:val="26"/>
          <w:szCs w:val="26"/>
        </w:rPr>
        <w:t xml:space="preserve"> о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еобходимости изменения баллов</w:t>
      </w:r>
      <w:r w:rsidR="009A4A0F" w:rsidRPr="00B228B9">
        <w:rPr>
          <w:b w:val="0"/>
          <w:sz w:val="26"/>
          <w:szCs w:val="26"/>
        </w:rPr>
        <w:t xml:space="preserve"> за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ыполнение задания</w:t>
      </w:r>
      <w:r w:rsidR="009A4A0F" w:rsidRPr="00B228B9">
        <w:rPr>
          <w:b w:val="0"/>
          <w:sz w:val="26"/>
          <w:szCs w:val="26"/>
        </w:rPr>
        <w:t xml:space="preserve"> с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азвернутым и (или) устным ответом</w:t>
      </w:r>
      <w:r w:rsidR="009A4A0F" w:rsidRPr="00B228B9">
        <w:rPr>
          <w:b w:val="0"/>
          <w:sz w:val="26"/>
          <w:szCs w:val="26"/>
        </w:rPr>
        <w:t xml:space="preserve"> с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бязательным указанием</w:t>
      </w:r>
      <w:r w:rsidR="009A4A0F" w:rsidRPr="00B228B9">
        <w:rPr>
          <w:b w:val="0"/>
          <w:sz w:val="26"/>
          <w:szCs w:val="26"/>
        </w:rPr>
        <w:t xml:space="preserve"> на</w:t>
      </w:r>
      <w:r w:rsidR="00DD58CB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онкретный критерий оценивания, которому соответствует выставляемый ими балл.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если привлеченные эксперты</w:t>
      </w:r>
      <w:r w:rsidR="009A4A0F" w:rsidRPr="0063432F">
        <w:rPr>
          <w:b w:val="0"/>
          <w:sz w:val="26"/>
          <w:szCs w:val="26"/>
        </w:rPr>
        <w:t xml:space="preserve"> ПК</w:t>
      </w:r>
      <w:r w:rsidR="00DD58CB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 xml:space="preserve">е дают однозначного ответа 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бращается</w:t>
      </w:r>
      <w:r w:rsidR="009A4A0F" w:rsidRPr="0063432F">
        <w:rPr>
          <w:b w:val="0"/>
          <w:sz w:val="26"/>
          <w:szCs w:val="26"/>
        </w:rPr>
        <w:t xml:space="preserve"> в</w:t>
      </w:r>
      <w:r w:rsidR="00DD58CB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Ф</w:t>
      </w:r>
      <w:r w:rsidR="00D0442E" w:rsidRPr="0063432F">
        <w:rPr>
          <w:b w:val="0"/>
          <w:sz w:val="26"/>
          <w:szCs w:val="26"/>
        </w:rPr>
        <w:t>ИПИ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D0442E" w:rsidRPr="0063432F">
        <w:rPr>
          <w:b w:val="0"/>
          <w:sz w:val="26"/>
          <w:szCs w:val="26"/>
        </w:rPr>
        <w:t>апросом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D0442E" w:rsidRPr="0063432F">
        <w:rPr>
          <w:b w:val="0"/>
          <w:sz w:val="26"/>
          <w:szCs w:val="26"/>
        </w:rPr>
        <w:t>редоставлении разъяснений</w:t>
      </w:r>
      <w:r w:rsidR="009A4A0F" w:rsidRPr="0063432F">
        <w:rPr>
          <w:b w:val="0"/>
          <w:sz w:val="26"/>
          <w:szCs w:val="26"/>
        </w:rPr>
        <w:t xml:space="preserve"> по</w:t>
      </w:r>
      <w:r w:rsidR="00DD58CB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к</w:t>
      </w:r>
      <w:r w:rsidR="00D0442E" w:rsidRPr="0063432F">
        <w:rPr>
          <w:b w:val="0"/>
          <w:sz w:val="26"/>
          <w:szCs w:val="26"/>
        </w:rPr>
        <w:t xml:space="preserve">ритериям оценивания. </w:t>
      </w:r>
      <w:r w:rsidR="009A4A0F" w:rsidRPr="0063432F">
        <w:rPr>
          <w:b w:val="0"/>
          <w:sz w:val="26"/>
          <w:szCs w:val="26"/>
        </w:rPr>
        <w:t>В</w:t>
      </w:r>
      <w:r w:rsidR="00DD58CB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з</w:t>
      </w:r>
      <w:r w:rsidR="00D0442E" w:rsidRPr="0063432F">
        <w:rPr>
          <w:b w:val="0"/>
          <w:sz w:val="26"/>
          <w:szCs w:val="26"/>
        </w:rPr>
        <w:t>апросе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CA1791">
        <w:rPr>
          <w:b w:val="0"/>
          <w:sz w:val="26"/>
          <w:szCs w:val="26"/>
        </w:rPr>
        <w:t xml:space="preserve"> </w:t>
      </w:r>
      <w:r w:rsidR="00D0442E" w:rsidRPr="0063432F">
        <w:rPr>
          <w:b w:val="0"/>
          <w:sz w:val="26"/>
          <w:szCs w:val="26"/>
        </w:rPr>
        <w:t>ФИПИ организует рассмотрение запроса</w:t>
      </w:r>
      <w:r w:rsidR="009A4A0F" w:rsidRPr="0063432F">
        <w:rPr>
          <w:b w:val="0"/>
          <w:sz w:val="26"/>
          <w:szCs w:val="26"/>
        </w:rPr>
        <w:t xml:space="preserve"> по</w:t>
      </w:r>
      <w:r w:rsidR="004E0921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с</w:t>
      </w:r>
      <w:r w:rsidR="00D0442E" w:rsidRPr="0063432F">
        <w:rPr>
          <w:b w:val="0"/>
          <w:sz w:val="26"/>
          <w:szCs w:val="26"/>
        </w:rPr>
        <w:t>оответствующему учебному предмету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D0442E" w:rsidRPr="0063432F">
        <w:rPr>
          <w:b w:val="0"/>
          <w:sz w:val="26"/>
          <w:szCs w:val="26"/>
        </w:rPr>
        <w:t>редоставляет</w:t>
      </w:r>
      <w:r w:rsidR="009A4A0F" w:rsidRPr="0063432F">
        <w:rPr>
          <w:b w:val="0"/>
          <w:sz w:val="26"/>
          <w:szCs w:val="26"/>
        </w:rPr>
        <w:t xml:space="preserve"> в</w:t>
      </w:r>
      <w:r w:rsidR="004E0921">
        <w:rPr>
          <w:b w:val="0"/>
          <w:sz w:val="26"/>
          <w:szCs w:val="26"/>
        </w:rPr>
        <w:t xml:space="preserve"> </w:t>
      </w:r>
      <w:proofErr w:type="gramStart"/>
      <w:r w:rsidR="009A4A0F" w:rsidRPr="0063432F">
        <w:rPr>
          <w:b w:val="0"/>
          <w:sz w:val="26"/>
          <w:szCs w:val="26"/>
        </w:rPr>
        <w:t>К</w:t>
      </w:r>
      <w:r w:rsidR="00D0442E" w:rsidRPr="0063432F">
        <w:rPr>
          <w:b w:val="0"/>
          <w:sz w:val="26"/>
          <w:szCs w:val="26"/>
        </w:rPr>
        <w:t>К</w:t>
      </w:r>
      <w:proofErr w:type="gramEnd"/>
      <w:r w:rsidR="00D0442E" w:rsidRPr="0063432F">
        <w:rPr>
          <w:b w:val="0"/>
          <w:sz w:val="26"/>
          <w:szCs w:val="26"/>
        </w:rPr>
        <w:t xml:space="preserve"> подготовленные ФКР разъяснения.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После проведения экспертами</w:t>
      </w:r>
      <w:r w:rsidR="009A4A0F" w:rsidRPr="00B228B9">
        <w:rPr>
          <w:b w:val="0"/>
          <w:sz w:val="26"/>
          <w:szCs w:val="26"/>
        </w:rPr>
        <w:t xml:space="preserve"> ПК</w:t>
      </w:r>
      <w:r w:rsidR="004E0921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оответствующей работы</w:t>
      </w:r>
      <w:r w:rsidR="009A4A0F" w:rsidRPr="00B228B9">
        <w:rPr>
          <w:b w:val="0"/>
          <w:sz w:val="26"/>
          <w:szCs w:val="26"/>
        </w:rPr>
        <w:t xml:space="preserve"> по</w:t>
      </w:r>
      <w:r w:rsidR="004E0921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B228B9">
        <w:rPr>
          <w:b w:val="0"/>
          <w:sz w:val="26"/>
          <w:szCs w:val="26"/>
        </w:rPr>
        <w:t xml:space="preserve"> ПК</w:t>
      </w:r>
      <w:r w:rsidR="004E0921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в</w:t>
      </w:r>
      <w:r w:rsidR="00BD40FC" w:rsidRPr="00B228B9">
        <w:rPr>
          <w:b w:val="0"/>
          <w:sz w:val="26"/>
          <w:szCs w:val="26"/>
        </w:rPr>
        <w:t xml:space="preserve"> тот</w:t>
      </w:r>
      <w:r w:rsidR="009A4A0F" w:rsidRPr="00B228B9">
        <w:rPr>
          <w:b w:val="0"/>
          <w:sz w:val="26"/>
          <w:szCs w:val="26"/>
        </w:rPr>
        <w:t xml:space="preserve"> же</w:t>
      </w:r>
      <w:r w:rsidR="004E0921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д</w:t>
      </w:r>
      <w:r w:rsidR="00BD40FC" w:rsidRPr="00B228B9">
        <w:rPr>
          <w:b w:val="0"/>
          <w:sz w:val="26"/>
          <w:szCs w:val="26"/>
        </w:rPr>
        <w:t xml:space="preserve">ень </w:t>
      </w:r>
      <w:r w:rsidRPr="00B228B9">
        <w:rPr>
          <w:b w:val="0"/>
          <w:sz w:val="26"/>
          <w:szCs w:val="26"/>
        </w:rPr>
        <w:t>передает председателю</w:t>
      </w:r>
      <w:r w:rsidR="009A4A0F" w:rsidRPr="00B228B9">
        <w:rPr>
          <w:b w:val="0"/>
          <w:sz w:val="26"/>
          <w:szCs w:val="26"/>
        </w:rPr>
        <w:t xml:space="preserve"> КК</w:t>
      </w:r>
      <w:r w:rsidR="004E0921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пелляционные комплекты документов</w:t>
      </w:r>
      <w:r w:rsidR="009A4A0F" w:rsidRPr="00B228B9">
        <w:rPr>
          <w:b w:val="0"/>
          <w:sz w:val="26"/>
          <w:szCs w:val="26"/>
        </w:rPr>
        <w:t xml:space="preserve"> и</w:t>
      </w:r>
      <w:r w:rsidR="004E0921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 xml:space="preserve">аключения. 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Председатель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ассмотрению 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ыставленными баллами.</w:t>
      </w:r>
    </w:p>
    <w:p w:rsidR="002C19B6" w:rsidRPr="00A72933" w:rsidRDefault="002C19B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CA1791">
        <w:rPr>
          <w:b w:val="0"/>
          <w:sz w:val="26"/>
          <w:szCs w:val="26"/>
        </w:rPr>
        <w:t>Время, рекомендуемое</w:t>
      </w:r>
      <w:r w:rsidR="009A4A0F" w:rsidRPr="00CA1791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CA1791">
        <w:rPr>
          <w:b w:val="0"/>
          <w:sz w:val="26"/>
          <w:szCs w:val="26"/>
        </w:rPr>
        <w:t>р</w:t>
      </w:r>
      <w:r w:rsidRPr="00CA1791">
        <w:rPr>
          <w:b w:val="0"/>
          <w:sz w:val="26"/>
          <w:szCs w:val="26"/>
        </w:rPr>
        <w:t>ассмотрение одной апелляции (включая                            разъяснения</w:t>
      </w:r>
      <w:r w:rsidR="009A4A0F" w:rsidRPr="00CA1791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CA1791">
        <w:rPr>
          <w:b w:val="0"/>
          <w:sz w:val="26"/>
          <w:szCs w:val="26"/>
        </w:rPr>
        <w:t>о</w:t>
      </w:r>
      <w:r w:rsidRPr="00CA1791">
        <w:rPr>
          <w:b w:val="0"/>
          <w:sz w:val="26"/>
          <w:szCs w:val="26"/>
        </w:rPr>
        <w:t>цениванию развернутых и (или) устных ответов)</w:t>
      </w:r>
      <w:r w:rsidR="00310854" w:rsidRPr="00CA1791">
        <w:rPr>
          <w:b w:val="0"/>
          <w:sz w:val="26"/>
          <w:szCs w:val="26"/>
        </w:rPr>
        <w:t>,</w:t>
      </w:r>
      <w:r w:rsidR="009A4A0F" w:rsidRPr="00CA1791">
        <w:rPr>
          <w:b w:val="0"/>
          <w:sz w:val="26"/>
          <w:szCs w:val="26"/>
        </w:rPr>
        <w:t xml:space="preserve"> </w:t>
      </w:r>
      <w:r w:rsidR="009A4A0F" w:rsidRPr="00A72933">
        <w:rPr>
          <w:b w:val="0"/>
          <w:sz w:val="26"/>
          <w:szCs w:val="26"/>
        </w:rPr>
        <w:t>не б</w:t>
      </w:r>
      <w:r w:rsidRPr="00A72933">
        <w:rPr>
          <w:b w:val="0"/>
          <w:sz w:val="26"/>
          <w:szCs w:val="26"/>
        </w:rPr>
        <w:t>олее 30 минут.</w:t>
      </w:r>
    </w:p>
    <w:p w:rsidR="004F5BC5" w:rsidRPr="0063432F" w:rsidRDefault="00BF7B35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63432F">
        <w:rPr>
          <w:b w:val="0"/>
          <w:sz w:val="26"/>
          <w:szCs w:val="26"/>
        </w:rPr>
        <w:t>Апеллянту,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4F5BC5" w:rsidRPr="0063432F">
        <w:rPr>
          <w:b w:val="0"/>
          <w:sz w:val="26"/>
          <w:szCs w:val="26"/>
        </w:rPr>
        <w:t xml:space="preserve">лучае </w:t>
      </w:r>
      <w:r w:rsidRPr="0063432F">
        <w:rPr>
          <w:b w:val="0"/>
          <w:sz w:val="26"/>
          <w:szCs w:val="26"/>
        </w:rPr>
        <w:t xml:space="preserve">его </w:t>
      </w:r>
      <w:r w:rsidR="004F5BC5" w:rsidRPr="0063432F">
        <w:rPr>
          <w:b w:val="0"/>
          <w:sz w:val="26"/>
          <w:szCs w:val="26"/>
        </w:rPr>
        <w:t>участия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4F5BC5" w:rsidRPr="0063432F">
        <w:rPr>
          <w:b w:val="0"/>
          <w:sz w:val="26"/>
          <w:szCs w:val="26"/>
        </w:rPr>
        <w:t>ассмотрении апелляции</w:t>
      </w:r>
      <w:r w:rsidRPr="0063432F">
        <w:rPr>
          <w:b w:val="0"/>
          <w:sz w:val="26"/>
          <w:szCs w:val="26"/>
        </w:rPr>
        <w:t>,</w:t>
      </w:r>
      <w:r w:rsidR="004F5BC5" w:rsidRPr="0063432F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63432F">
        <w:rPr>
          <w:b w:val="0"/>
          <w:sz w:val="26"/>
          <w:szCs w:val="26"/>
        </w:rPr>
        <w:t xml:space="preserve"> документов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F57081" w:rsidRPr="0063432F">
        <w:rPr>
          <w:b w:val="0"/>
          <w:sz w:val="26"/>
          <w:szCs w:val="26"/>
        </w:rPr>
        <w:t>аключение экспертов ПК</w:t>
      </w:r>
      <w:r w:rsidR="00F6145B" w:rsidRPr="00B228B9">
        <w:rPr>
          <w:b w:val="0"/>
          <w:sz w:val="26"/>
          <w:szCs w:val="26"/>
        </w:rPr>
        <w:t>, после чего</w:t>
      </w:r>
      <w:r w:rsidR="009A4A0F" w:rsidRPr="00B228B9">
        <w:rPr>
          <w:b w:val="0"/>
          <w:sz w:val="26"/>
          <w:szCs w:val="26"/>
        </w:rPr>
        <w:t xml:space="preserve"> он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F6145B" w:rsidRPr="00B228B9">
        <w:rPr>
          <w:b w:val="0"/>
          <w:sz w:val="26"/>
          <w:szCs w:val="26"/>
        </w:rPr>
        <w:t>исьменно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4F5BC5" w:rsidRPr="0063432F">
        <w:rPr>
          <w:b w:val="0"/>
          <w:sz w:val="26"/>
          <w:szCs w:val="26"/>
        </w:rPr>
        <w:t xml:space="preserve">оответствующем поле </w:t>
      </w:r>
      <w:r w:rsidR="00C96A79" w:rsidRPr="0063432F">
        <w:rPr>
          <w:b w:val="0"/>
          <w:sz w:val="26"/>
          <w:szCs w:val="26"/>
        </w:rPr>
        <w:t xml:space="preserve">протокола </w:t>
      </w:r>
      <w:r w:rsidR="004F5BC5" w:rsidRPr="0063432F">
        <w:rPr>
          <w:b w:val="0"/>
          <w:sz w:val="26"/>
          <w:szCs w:val="26"/>
        </w:rPr>
        <w:t>рассмотрения апелляции (</w:t>
      </w:r>
      <w:r w:rsidR="00386F49" w:rsidRPr="0063432F">
        <w:rPr>
          <w:b w:val="0"/>
          <w:sz w:val="26"/>
          <w:szCs w:val="26"/>
        </w:rPr>
        <w:t>форм</w:t>
      </w:r>
      <w:r w:rsidR="00386F49">
        <w:rPr>
          <w:b w:val="0"/>
          <w:sz w:val="26"/>
          <w:szCs w:val="26"/>
        </w:rPr>
        <w:t>а</w:t>
      </w:r>
      <w:r w:rsidR="00386F49" w:rsidRPr="0063432F">
        <w:rPr>
          <w:b w:val="0"/>
          <w:sz w:val="26"/>
          <w:szCs w:val="26"/>
        </w:rPr>
        <w:t xml:space="preserve"> </w:t>
      </w:r>
      <w:r w:rsidR="00EC526D" w:rsidRPr="0063432F">
        <w:rPr>
          <w:b w:val="0"/>
          <w:sz w:val="26"/>
          <w:szCs w:val="26"/>
        </w:rPr>
        <w:t>2-АП</w:t>
      </w:r>
      <w:r w:rsidR="004F5BC5" w:rsidRPr="0063432F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им</w:t>
      </w:r>
      <w:r w:rsidR="00C914B2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э</w:t>
      </w:r>
      <w:r w:rsidR="004F5BC5" w:rsidRPr="0063432F">
        <w:rPr>
          <w:b w:val="0"/>
          <w:sz w:val="26"/>
          <w:szCs w:val="26"/>
        </w:rPr>
        <w:t>кзаменационной работы (заполнявшихся</w:t>
      </w:r>
      <w:r w:rsidR="009A4A0F" w:rsidRPr="0063432F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б</w:t>
      </w:r>
      <w:r w:rsidR="004F5BC5" w:rsidRPr="0063432F">
        <w:rPr>
          <w:b w:val="0"/>
          <w:sz w:val="26"/>
          <w:szCs w:val="26"/>
        </w:rPr>
        <w:t xml:space="preserve">ланков </w:t>
      </w:r>
      <w:r w:rsidR="004F5BC5" w:rsidRPr="00326B05">
        <w:rPr>
          <w:b w:val="0"/>
          <w:sz w:val="26"/>
          <w:szCs w:val="26"/>
        </w:rPr>
        <w:t>ЕГЭ)</w:t>
      </w:r>
      <w:r w:rsidR="004414EE" w:rsidRPr="0063432F">
        <w:rPr>
          <w:b w:val="0"/>
          <w:sz w:val="26"/>
          <w:szCs w:val="26"/>
        </w:rPr>
        <w:t>, файлы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ц</w:t>
      </w:r>
      <w:r w:rsidR="004414EE" w:rsidRPr="0063432F">
        <w:rPr>
          <w:b w:val="0"/>
          <w:sz w:val="26"/>
          <w:szCs w:val="26"/>
        </w:rPr>
        <w:t xml:space="preserve">ифровой аудиозаписью его </w:t>
      </w:r>
      <w:r w:rsidR="00F57081" w:rsidRPr="0063432F">
        <w:rPr>
          <w:b w:val="0"/>
          <w:sz w:val="26"/>
          <w:szCs w:val="26"/>
        </w:rPr>
        <w:t>устных ответов</w:t>
      </w:r>
      <w:r w:rsidR="004414EE" w:rsidRPr="0063432F">
        <w:rPr>
          <w:b w:val="0"/>
          <w:sz w:val="26"/>
          <w:szCs w:val="26"/>
        </w:rPr>
        <w:t xml:space="preserve">, </w:t>
      </w:r>
      <w:r w:rsidR="00F57081" w:rsidRPr="0063432F">
        <w:rPr>
          <w:b w:val="0"/>
          <w:sz w:val="26"/>
          <w:szCs w:val="26"/>
        </w:rPr>
        <w:t xml:space="preserve">копии протоколов </w:t>
      </w:r>
      <w:r w:rsidR="004414EE" w:rsidRPr="0063432F">
        <w:rPr>
          <w:b w:val="0"/>
          <w:sz w:val="26"/>
          <w:szCs w:val="26"/>
        </w:rPr>
        <w:t>его устных ответов</w:t>
      </w:r>
      <w:r w:rsidR="004F5BC5" w:rsidRPr="0063432F">
        <w:rPr>
          <w:b w:val="0"/>
          <w:sz w:val="26"/>
          <w:szCs w:val="26"/>
        </w:rPr>
        <w:t>.</w:t>
      </w:r>
      <w:proofErr w:type="gramEnd"/>
    </w:p>
    <w:p w:rsidR="004F5BC5" w:rsidRPr="0063432F" w:rsidRDefault="004F5BC5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Апеллянт должен удостовериться</w:t>
      </w:r>
      <w:r w:rsidR="009A4A0F" w:rsidRPr="0063432F">
        <w:rPr>
          <w:b w:val="0"/>
          <w:sz w:val="26"/>
          <w:szCs w:val="26"/>
        </w:rPr>
        <w:t xml:space="preserve"> в</w:t>
      </w:r>
      <w:r w:rsidR="00C914B2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равильности распознавания информации его бланков </w:t>
      </w:r>
      <w:r w:rsidRPr="00326B05">
        <w:rPr>
          <w:b w:val="0"/>
          <w:sz w:val="26"/>
          <w:szCs w:val="26"/>
        </w:rPr>
        <w:t>ЕГЭ</w:t>
      </w:r>
      <w:r w:rsidR="009A4A0F" w:rsidRPr="0063432F">
        <w:rPr>
          <w:b w:val="0"/>
          <w:sz w:val="26"/>
          <w:szCs w:val="26"/>
        </w:rPr>
        <w:t xml:space="preserve"> и</w:t>
      </w:r>
      <w:r w:rsidR="00C914B2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C914B2">
        <w:rPr>
          <w:b w:val="0"/>
          <w:sz w:val="26"/>
          <w:szCs w:val="26"/>
        </w:rPr>
        <w:t xml:space="preserve"> </w:t>
      </w:r>
      <w:r w:rsidRPr="0063432F">
        <w:rPr>
          <w:b w:val="0"/>
          <w:sz w:val="26"/>
          <w:szCs w:val="26"/>
        </w:rPr>
        <w:t>том, что его экзаменационная работа проверена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A94466"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="00A94466" w:rsidRPr="0063432F">
        <w:rPr>
          <w:b w:val="0"/>
          <w:sz w:val="26"/>
          <w:szCs w:val="26"/>
        </w:rPr>
        <w:t>становленными требованиями.</w:t>
      </w:r>
    </w:p>
    <w:p w:rsidR="00E22BA9" w:rsidRPr="0063432F" w:rsidRDefault="00E512D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обнаружения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роцессе рассмотрения апелляции технических ошибок, допущенных при обработке экзаменационной работы апеллянта,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 xml:space="preserve">аполняет </w:t>
      </w:r>
      <w:r w:rsidR="00813FF2" w:rsidRPr="0063432F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б</w:t>
      </w:r>
      <w:r w:rsidR="00813FF2" w:rsidRPr="0063432F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оответствующее приложение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>ротоколу</w:t>
      </w:r>
      <w:r w:rsidRPr="0063432F">
        <w:rPr>
          <w:b w:val="0"/>
          <w:sz w:val="26"/>
          <w:szCs w:val="26"/>
        </w:rPr>
        <w:t>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оторое вносит</w:t>
      </w:r>
      <w:r w:rsidR="00C7089F" w:rsidRPr="0063432F">
        <w:rPr>
          <w:b w:val="0"/>
          <w:sz w:val="26"/>
          <w:szCs w:val="26"/>
        </w:rPr>
        <w:t xml:space="preserve"> все изменения, принятые решением КК. </w:t>
      </w:r>
    </w:p>
    <w:p w:rsidR="00444D26" w:rsidRPr="00326B05" w:rsidRDefault="00444D2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326B05">
        <w:rPr>
          <w:b w:val="0"/>
          <w:sz w:val="26"/>
          <w:szCs w:val="26"/>
        </w:rPr>
        <w:lastRenderedPageBreak/>
        <w:t>КК</w:t>
      </w:r>
      <w:r w:rsidR="009A4A0F" w:rsidRPr="00326B05">
        <w:rPr>
          <w:b w:val="0"/>
          <w:sz w:val="26"/>
          <w:szCs w:val="26"/>
        </w:rPr>
        <w:t xml:space="preserve"> не в</w:t>
      </w:r>
      <w:r w:rsidRPr="00326B05">
        <w:rPr>
          <w:b w:val="0"/>
          <w:sz w:val="26"/>
          <w:szCs w:val="26"/>
        </w:rPr>
        <w:t>праве применять изменения</w:t>
      </w:r>
      <w:r w:rsidR="009A4A0F" w:rsidRPr="00326B05">
        <w:rPr>
          <w:b w:val="0"/>
          <w:sz w:val="26"/>
          <w:szCs w:val="26"/>
        </w:rPr>
        <w:t xml:space="preserve"> к о</w:t>
      </w:r>
      <w:r w:rsidRPr="00326B05">
        <w:rPr>
          <w:b w:val="0"/>
          <w:sz w:val="26"/>
          <w:szCs w:val="26"/>
        </w:rPr>
        <w:t>тветам</w:t>
      </w:r>
      <w:r w:rsidR="009A4A0F" w:rsidRPr="00326B05">
        <w:rPr>
          <w:b w:val="0"/>
          <w:sz w:val="26"/>
          <w:szCs w:val="26"/>
        </w:rPr>
        <w:t xml:space="preserve"> на з</w:t>
      </w:r>
      <w:r w:rsidRPr="00326B05">
        <w:rPr>
          <w:b w:val="0"/>
          <w:sz w:val="26"/>
          <w:szCs w:val="26"/>
        </w:rPr>
        <w:t>адания</w:t>
      </w:r>
      <w:r w:rsidR="009A4A0F" w:rsidRPr="00326B05">
        <w:rPr>
          <w:b w:val="0"/>
          <w:sz w:val="26"/>
          <w:szCs w:val="26"/>
        </w:rPr>
        <w:t xml:space="preserve"> с к</w:t>
      </w:r>
      <w:r w:rsidRPr="00326B05">
        <w:rPr>
          <w:b w:val="0"/>
          <w:sz w:val="26"/>
          <w:szCs w:val="26"/>
        </w:rPr>
        <w:t>ратким ответом</w:t>
      </w:r>
      <w:r w:rsidR="009A4A0F" w:rsidRPr="00326B05">
        <w:rPr>
          <w:b w:val="0"/>
          <w:sz w:val="26"/>
          <w:szCs w:val="26"/>
        </w:rPr>
        <w:t xml:space="preserve"> в с</w:t>
      </w:r>
      <w:r w:rsidRPr="00326B05">
        <w:rPr>
          <w:b w:val="0"/>
          <w:sz w:val="26"/>
          <w:szCs w:val="26"/>
        </w:rPr>
        <w:t>лучае, когда при записи ответа апеллянт применял форму записи (в том числе, символы), противоречащую указанию</w:t>
      </w:r>
      <w:r w:rsidR="009A4A0F" w:rsidRPr="00326B05">
        <w:rPr>
          <w:b w:val="0"/>
          <w:sz w:val="26"/>
          <w:szCs w:val="26"/>
        </w:rPr>
        <w:t xml:space="preserve"> к з</w:t>
      </w:r>
      <w:r w:rsidRPr="00326B05">
        <w:rPr>
          <w:b w:val="0"/>
          <w:sz w:val="26"/>
          <w:szCs w:val="26"/>
        </w:rPr>
        <w:t>аданию КИМ,</w:t>
      </w:r>
      <w:r w:rsidR="009A4A0F" w:rsidRPr="00326B05">
        <w:rPr>
          <w:b w:val="0"/>
          <w:sz w:val="26"/>
          <w:szCs w:val="26"/>
        </w:rPr>
        <w:t xml:space="preserve"> а т</w:t>
      </w:r>
      <w:r w:rsidRPr="00326B05">
        <w:rPr>
          <w:b w:val="0"/>
          <w:sz w:val="26"/>
          <w:szCs w:val="26"/>
        </w:rPr>
        <w:t>акже Правилам заполнения бланков ЕГЭ.</w:t>
      </w:r>
    </w:p>
    <w:p w:rsidR="00A94466" w:rsidRPr="0063432F" w:rsidRDefault="00A9446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Привлеченные эксперты</w:t>
      </w:r>
      <w:r w:rsidR="009A4A0F" w:rsidRPr="0063432F">
        <w:rPr>
          <w:b w:val="0"/>
          <w:sz w:val="26"/>
          <w:szCs w:val="26"/>
        </w:rPr>
        <w:t xml:space="preserve"> во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F55CCC" w:rsidRPr="0063432F">
        <w:rPr>
          <w:b w:val="0"/>
          <w:sz w:val="26"/>
          <w:szCs w:val="26"/>
        </w:rPr>
        <w:t>ремя рассмотрения апелляции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F55CCC" w:rsidRPr="0063432F">
        <w:rPr>
          <w:b w:val="0"/>
          <w:sz w:val="26"/>
          <w:szCs w:val="26"/>
        </w:rPr>
        <w:t xml:space="preserve">рисутствии апеллянта и (или) его родителей (законных представителей) </w:t>
      </w:r>
      <w:r w:rsidRPr="0063432F">
        <w:rPr>
          <w:b w:val="0"/>
          <w:sz w:val="26"/>
          <w:szCs w:val="26"/>
        </w:rPr>
        <w:t>дают</w:t>
      </w:r>
      <w:r w:rsidR="009A4A0F" w:rsidRPr="0063432F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оответствующие разъяснения</w:t>
      </w:r>
      <w:r w:rsidR="0063432F" w:rsidRPr="0063432F">
        <w:rPr>
          <w:b w:val="0"/>
          <w:sz w:val="26"/>
          <w:szCs w:val="26"/>
        </w:rPr>
        <w:t xml:space="preserve"> </w:t>
      </w:r>
      <w:r w:rsidR="0063432F">
        <w:rPr>
          <w:b w:val="0"/>
          <w:sz w:val="26"/>
          <w:szCs w:val="26"/>
        </w:rPr>
        <w:t>(при необходимости)</w:t>
      </w:r>
      <w:r w:rsidRPr="0063432F">
        <w:rPr>
          <w:b w:val="0"/>
          <w:sz w:val="26"/>
          <w:szCs w:val="26"/>
        </w:rPr>
        <w:t>.</w:t>
      </w:r>
      <w:r w:rsidR="002465FD" w:rsidRPr="0063432F">
        <w:rPr>
          <w:b w:val="0"/>
          <w:sz w:val="26"/>
          <w:szCs w:val="26"/>
        </w:rPr>
        <w:t xml:space="preserve"> </w:t>
      </w:r>
      <w:r w:rsidR="00BF7B35" w:rsidRPr="0063432F">
        <w:rPr>
          <w:b w:val="0"/>
          <w:sz w:val="26"/>
          <w:szCs w:val="26"/>
        </w:rPr>
        <w:t>Время, р</w:t>
      </w:r>
      <w:r w:rsidR="00940548" w:rsidRPr="0063432F">
        <w:rPr>
          <w:b w:val="0"/>
          <w:sz w:val="26"/>
          <w:szCs w:val="26"/>
        </w:rPr>
        <w:t>екомендуемое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940548" w:rsidRPr="0063432F">
        <w:rPr>
          <w:b w:val="0"/>
          <w:sz w:val="26"/>
          <w:szCs w:val="26"/>
        </w:rPr>
        <w:t>азъяснени</w:t>
      </w:r>
      <w:r w:rsidR="00D73FCA" w:rsidRPr="0063432F">
        <w:rPr>
          <w:b w:val="0"/>
          <w:sz w:val="26"/>
          <w:szCs w:val="26"/>
        </w:rPr>
        <w:t>я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="00A16329" w:rsidRPr="0063432F">
        <w:rPr>
          <w:b w:val="0"/>
          <w:sz w:val="26"/>
          <w:szCs w:val="26"/>
        </w:rPr>
        <w:t>цениванию развернутых и (</w:t>
      </w:r>
      <w:r w:rsidR="00940548" w:rsidRPr="0063432F">
        <w:rPr>
          <w:b w:val="0"/>
          <w:sz w:val="26"/>
          <w:szCs w:val="26"/>
        </w:rPr>
        <w:t>или</w:t>
      </w:r>
      <w:r w:rsidR="00A16329" w:rsidRPr="0063432F">
        <w:rPr>
          <w:b w:val="0"/>
          <w:sz w:val="26"/>
          <w:szCs w:val="26"/>
        </w:rPr>
        <w:t>)</w:t>
      </w:r>
      <w:r w:rsidR="00940548" w:rsidRPr="0063432F">
        <w:rPr>
          <w:b w:val="0"/>
          <w:sz w:val="26"/>
          <w:szCs w:val="26"/>
        </w:rPr>
        <w:t xml:space="preserve"> устных ответов одного апеллянта</w:t>
      </w:r>
      <w:r w:rsidR="00346F06" w:rsidRPr="0063432F">
        <w:rPr>
          <w:b w:val="0"/>
          <w:sz w:val="26"/>
          <w:szCs w:val="26"/>
        </w:rPr>
        <w:t>,</w:t>
      </w:r>
      <w:r w:rsidR="00940548" w:rsidRPr="0063432F">
        <w:rPr>
          <w:b w:val="0"/>
          <w:sz w:val="26"/>
          <w:szCs w:val="26"/>
        </w:rPr>
        <w:t xml:space="preserve"> </w:t>
      </w:r>
      <w:r w:rsidR="00097A0E" w:rsidRPr="0063432F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б</w:t>
      </w:r>
      <w:r w:rsidR="00940548" w:rsidRPr="0063432F">
        <w:rPr>
          <w:b w:val="0"/>
          <w:sz w:val="26"/>
          <w:szCs w:val="26"/>
        </w:rPr>
        <w:t>олее 20 минут</w:t>
      </w:r>
      <w:r w:rsidR="002465FD" w:rsidRPr="0063432F">
        <w:rPr>
          <w:b w:val="0"/>
          <w:sz w:val="26"/>
          <w:szCs w:val="26"/>
        </w:rPr>
        <w:t>.</w:t>
      </w:r>
    </w:p>
    <w:p w:rsidR="00104F39" w:rsidRPr="0063432F" w:rsidRDefault="00BF7B35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КК,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лучае принятия решения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="00C7089F" w:rsidRPr="0063432F">
        <w:rPr>
          <w:b w:val="0"/>
          <w:sz w:val="26"/>
          <w:szCs w:val="26"/>
        </w:rPr>
        <w:t>сновании заключения привлеченных экспертов</w:t>
      </w:r>
      <w:r w:rsidR="009A4A0F" w:rsidRPr="0063432F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="00C7089F" w:rsidRPr="0063432F">
        <w:rPr>
          <w:b w:val="0"/>
          <w:sz w:val="26"/>
          <w:szCs w:val="26"/>
        </w:rPr>
        <w:t>б изменении баллов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C7089F" w:rsidRPr="0063432F">
        <w:rPr>
          <w:b w:val="0"/>
          <w:sz w:val="26"/>
          <w:szCs w:val="26"/>
        </w:rPr>
        <w:t>ыполнение задания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C7089F" w:rsidRPr="0063432F">
        <w:rPr>
          <w:b w:val="0"/>
          <w:sz w:val="26"/>
          <w:szCs w:val="26"/>
        </w:rPr>
        <w:t xml:space="preserve">азвернутым </w:t>
      </w:r>
      <w:r w:rsidR="00A16329" w:rsidRPr="0063432F">
        <w:rPr>
          <w:b w:val="0"/>
          <w:sz w:val="26"/>
          <w:szCs w:val="26"/>
        </w:rPr>
        <w:t>и (</w:t>
      </w:r>
      <w:r w:rsidR="00C751B5" w:rsidRPr="0063432F">
        <w:rPr>
          <w:b w:val="0"/>
          <w:sz w:val="26"/>
          <w:szCs w:val="26"/>
        </w:rPr>
        <w:t>или</w:t>
      </w:r>
      <w:r w:rsidR="00A16329" w:rsidRPr="0063432F">
        <w:rPr>
          <w:b w:val="0"/>
          <w:sz w:val="26"/>
          <w:szCs w:val="26"/>
        </w:rPr>
        <w:t>)</w:t>
      </w:r>
      <w:r w:rsidR="00C751B5" w:rsidRPr="0063432F">
        <w:rPr>
          <w:b w:val="0"/>
          <w:sz w:val="26"/>
          <w:szCs w:val="26"/>
        </w:rPr>
        <w:t xml:space="preserve"> устным </w:t>
      </w:r>
      <w:r w:rsidRPr="0063432F">
        <w:rPr>
          <w:b w:val="0"/>
          <w:sz w:val="26"/>
          <w:szCs w:val="26"/>
        </w:rPr>
        <w:t>ответом,</w:t>
      </w:r>
      <w:r w:rsidR="00C7089F" w:rsidRPr="0063432F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ротоколу </w:t>
      </w:r>
      <w:r w:rsidR="00C7089F" w:rsidRPr="0063432F">
        <w:rPr>
          <w:b w:val="0"/>
          <w:sz w:val="26"/>
          <w:szCs w:val="26"/>
        </w:rPr>
        <w:t xml:space="preserve">рассмотрения апелляции </w:t>
      </w:r>
      <w:r w:rsidR="0016280C" w:rsidRPr="0063432F">
        <w:rPr>
          <w:b w:val="0"/>
          <w:sz w:val="26"/>
          <w:szCs w:val="26"/>
        </w:rPr>
        <w:t xml:space="preserve"> </w:t>
      </w:r>
      <w:r w:rsidR="00C7089F" w:rsidRPr="0063432F">
        <w:rPr>
          <w:b w:val="0"/>
          <w:sz w:val="26"/>
          <w:szCs w:val="26"/>
        </w:rPr>
        <w:t>(</w:t>
      </w:r>
      <w:r w:rsidR="00386F49" w:rsidRPr="00326B05">
        <w:rPr>
          <w:b w:val="0"/>
          <w:sz w:val="26"/>
          <w:szCs w:val="26"/>
        </w:rPr>
        <w:t>форм</w:t>
      </w:r>
      <w:r w:rsidR="00386F49">
        <w:rPr>
          <w:b w:val="0"/>
          <w:sz w:val="26"/>
          <w:szCs w:val="26"/>
        </w:rPr>
        <w:t>а</w:t>
      </w:r>
      <w:r w:rsidR="00386F49" w:rsidRPr="00326B05">
        <w:rPr>
          <w:b w:val="0"/>
          <w:sz w:val="26"/>
          <w:szCs w:val="26"/>
        </w:rPr>
        <w:t xml:space="preserve"> </w:t>
      </w:r>
      <w:r w:rsidR="00EC526D" w:rsidRPr="00326B05">
        <w:rPr>
          <w:b w:val="0"/>
          <w:sz w:val="26"/>
          <w:szCs w:val="26"/>
        </w:rPr>
        <w:t>2-АП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EC526D" w:rsidRPr="0063432F">
        <w:rPr>
          <w:b w:val="0"/>
          <w:sz w:val="26"/>
          <w:szCs w:val="26"/>
        </w:rPr>
        <w:t>риложениями</w:t>
      </w:r>
      <w:r w:rsidR="00C7089F" w:rsidRPr="0063432F">
        <w:rPr>
          <w:b w:val="0"/>
          <w:sz w:val="26"/>
          <w:szCs w:val="26"/>
        </w:rPr>
        <w:t>),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C7089F" w:rsidRPr="0063432F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:rsidR="00104F39" w:rsidRPr="0063432F" w:rsidRDefault="00104F39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По результатам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ыставленными баллами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ринимает решение:</w:t>
      </w:r>
    </w:p>
    <w:p w:rsidR="00104F39" w:rsidRPr="0063432F" w:rsidRDefault="00104F3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охранении выставленных баллов</w:t>
      </w:r>
      <w:r w:rsidR="00BD40FC" w:rsidRPr="0063432F">
        <w:rPr>
          <w:sz w:val="26"/>
          <w:szCs w:val="26"/>
        </w:rPr>
        <w:t xml:space="preserve"> (отсутствие технических ошибок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BD40FC" w:rsidRPr="0063432F">
        <w:rPr>
          <w:sz w:val="26"/>
          <w:szCs w:val="26"/>
        </w:rPr>
        <w:t>шибок оценивания экзаменационной работы)</w:t>
      </w:r>
      <w:r w:rsidRPr="0063432F">
        <w:rPr>
          <w:sz w:val="26"/>
          <w:szCs w:val="26"/>
        </w:rPr>
        <w:t>;</w:t>
      </w:r>
    </w:p>
    <w:p w:rsidR="00104F39" w:rsidRPr="0063432F" w:rsidRDefault="00104F3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удовлетворении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зменении баллов</w:t>
      </w:r>
      <w:r w:rsidR="00BD40FC" w:rsidRPr="0063432F">
        <w:rPr>
          <w:sz w:val="26"/>
          <w:szCs w:val="26"/>
        </w:rPr>
        <w:t xml:space="preserve"> (наличие технических ошибок и (или) ошибок оценивания экзаменационной работы)</w:t>
      </w:r>
      <w:r w:rsidRPr="0063432F">
        <w:rPr>
          <w:sz w:val="26"/>
          <w:szCs w:val="26"/>
        </w:rPr>
        <w:t>.</w:t>
      </w:r>
    </w:p>
    <w:p w:rsidR="00F65D5F" w:rsidRPr="0063432F" w:rsidRDefault="00F65D5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 этом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торону увеличения, так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сторону уменьшения количества баллов.</w:t>
      </w:r>
    </w:p>
    <w:p w:rsidR="00104F39" w:rsidRPr="00326B05" w:rsidRDefault="00F92FBD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326B05">
        <w:rPr>
          <w:b w:val="0"/>
          <w:sz w:val="26"/>
          <w:szCs w:val="26"/>
        </w:rPr>
        <w:t>С</w:t>
      </w:r>
      <w:r w:rsidR="00104F39" w:rsidRPr="00326B05">
        <w:rPr>
          <w:b w:val="0"/>
          <w:sz w:val="26"/>
          <w:szCs w:val="26"/>
        </w:rPr>
        <w:t>вое решение</w:t>
      </w:r>
      <w:r w:rsidR="009A4A0F" w:rsidRPr="00326B05">
        <w:rPr>
          <w:b w:val="0"/>
          <w:sz w:val="26"/>
          <w:szCs w:val="26"/>
        </w:rPr>
        <w:t xml:space="preserve"> по р</w:t>
      </w:r>
      <w:r w:rsidR="00104F39" w:rsidRPr="00326B05">
        <w:rPr>
          <w:b w:val="0"/>
          <w:sz w:val="26"/>
          <w:szCs w:val="26"/>
        </w:rPr>
        <w:t>езультатам рассмотрения апелляции</w:t>
      </w:r>
      <w:r w:rsidR="009A4A0F" w:rsidRPr="00326B05">
        <w:rPr>
          <w:b w:val="0"/>
          <w:sz w:val="26"/>
          <w:szCs w:val="26"/>
        </w:rPr>
        <w:t xml:space="preserve"> о н</w:t>
      </w:r>
      <w:r w:rsidR="00104F39" w:rsidRPr="00326B05">
        <w:rPr>
          <w:b w:val="0"/>
          <w:sz w:val="26"/>
          <w:szCs w:val="26"/>
        </w:rPr>
        <w:t>есогласии</w:t>
      </w:r>
      <w:r w:rsidR="009A4A0F" w:rsidRPr="00326B05">
        <w:rPr>
          <w:b w:val="0"/>
          <w:sz w:val="26"/>
          <w:szCs w:val="26"/>
        </w:rPr>
        <w:t xml:space="preserve"> с в</w:t>
      </w:r>
      <w:r w:rsidR="00104F39" w:rsidRPr="00326B05">
        <w:rPr>
          <w:b w:val="0"/>
          <w:sz w:val="26"/>
          <w:szCs w:val="26"/>
        </w:rPr>
        <w:t>ыставленными баллами</w:t>
      </w:r>
      <w:r w:rsidR="009A4A0F" w:rsidRPr="00326B05">
        <w:rPr>
          <w:b w:val="0"/>
          <w:sz w:val="26"/>
          <w:szCs w:val="26"/>
        </w:rPr>
        <w:t xml:space="preserve"> КК ф</w:t>
      </w:r>
      <w:r w:rsidR="00104F39" w:rsidRPr="00326B05">
        <w:rPr>
          <w:b w:val="0"/>
          <w:sz w:val="26"/>
          <w:szCs w:val="26"/>
        </w:rPr>
        <w:t>иксирует</w:t>
      </w:r>
      <w:r w:rsidR="009A4A0F" w:rsidRPr="00326B05">
        <w:rPr>
          <w:b w:val="0"/>
          <w:sz w:val="26"/>
          <w:szCs w:val="26"/>
        </w:rPr>
        <w:t xml:space="preserve"> в п</w:t>
      </w:r>
      <w:r w:rsidR="00C96A79" w:rsidRPr="00326B05">
        <w:rPr>
          <w:b w:val="0"/>
          <w:sz w:val="26"/>
          <w:szCs w:val="26"/>
        </w:rPr>
        <w:t xml:space="preserve">ротоколе </w:t>
      </w:r>
      <w:r w:rsidR="00104F39" w:rsidRPr="00326B05">
        <w:rPr>
          <w:b w:val="0"/>
          <w:sz w:val="26"/>
          <w:szCs w:val="26"/>
        </w:rPr>
        <w:t xml:space="preserve">рассмотрения апелляции </w:t>
      </w:r>
      <w:r w:rsidR="000E57FD" w:rsidRPr="00326B05">
        <w:rPr>
          <w:b w:val="0"/>
          <w:sz w:val="26"/>
          <w:szCs w:val="26"/>
        </w:rPr>
        <w:t xml:space="preserve"> </w:t>
      </w:r>
      <w:r w:rsidR="00104F39" w:rsidRPr="00326B05">
        <w:rPr>
          <w:b w:val="0"/>
          <w:sz w:val="26"/>
          <w:szCs w:val="26"/>
        </w:rPr>
        <w:t>(</w:t>
      </w:r>
      <w:r w:rsidR="00386F49" w:rsidRPr="00326B05">
        <w:rPr>
          <w:b w:val="0"/>
          <w:sz w:val="26"/>
          <w:szCs w:val="26"/>
        </w:rPr>
        <w:t>форм</w:t>
      </w:r>
      <w:r w:rsidR="00386F49">
        <w:rPr>
          <w:b w:val="0"/>
          <w:sz w:val="26"/>
          <w:szCs w:val="26"/>
        </w:rPr>
        <w:t>а</w:t>
      </w:r>
      <w:r w:rsidR="00386F49" w:rsidRPr="00326B05">
        <w:rPr>
          <w:b w:val="0"/>
          <w:sz w:val="26"/>
          <w:szCs w:val="26"/>
        </w:rPr>
        <w:t xml:space="preserve"> </w:t>
      </w:r>
      <w:r w:rsidR="00EC526D" w:rsidRPr="00326B05">
        <w:rPr>
          <w:b w:val="0"/>
          <w:sz w:val="26"/>
          <w:szCs w:val="26"/>
        </w:rPr>
        <w:t>2-АП</w:t>
      </w:r>
      <w:r w:rsidR="00104F39" w:rsidRPr="00326B05">
        <w:rPr>
          <w:b w:val="0"/>
          <w:sz w:val="26"/>
          <w:szCs w:val="26"/>
        </w:rPr>
        <w:t>).</w:t>
      </w:r>
    </w:p>
    <w:p w:rsidR="00104F39" w:rsidRPr="0063432F" w:rsidRDefault="00104F39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принятия решения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довлетворении апелляции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>аполняет соответствующее приложение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ротоколу </w:t>
      </w:r>
      <w:r w:rsidRPr="0063432F">
        <w:rPr>
          <w:b w:val="0"/>
          <w:sz w:val="26"/>
          <w:szCs w:val="26"/>
        </w:rPr>
        <w:t>рассмотрени</w:t>
      </w:r>
      <w:r w:rsidR="004D65D2" w:rsidRPr="0063432F">
        <w:rPr>
          <w:b w:val="0"/>
          <w:sz w:val="26"/>
          <w:szCs w:val="26"/>
        </w:rPr>
        <w:t>я</w:t>
      </w:r>
      <w:r w:rsidRPr="0063432F">
        <w:rPr>
          <w:b w:val="0"/>
          <w:sz w:val="26"/>
          <w:szCs w:val="26"/>
        </w:rPr>
        <w:t xml:space="preserve"> апелляции </w:t>
      </w:r>
      <w:r w:rsidR="008C0658" w:rsidRPr="0063432F">
        <w:rPr>
          <w:b w:val="0"/>
          <w:sz w:val="26"/>
          <w:szCs w:val="26"/>
        </w:rPr>
        <w:t>(в соответствии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476112" w:rsidRPr="0063432F">
        <w:rPr>
          <w:b w:val="0"/>
          <w:sz w:val="26"/>
          <w:szCs w:val="26"/>
        </w:rPr>
        <w:t xml:space="preserve">. </w:t>
      </w:r>
      <w:r w:rsidR="0076472B" w:rsidRPr="0063432F">
        <w:rPr>
          <w:b w:val="0"/>
          <w:sz w:val="26"/>
          <w:szCs w:val="26"/>
        </w:rPr>
        <w:t>13</w:t>
      </w:r>
      <w:r w:rsidR="00A04984">
        <w:rPr>
          <w:b w:val="0"/>
          <w:sz w:val="26"/>
          <w:szCs w:val="26"/>
        </w:rPr>
        <w:t xml:space="preserve">, </w:t>
      </w:r>
      <w:r w:rsidR="0016280C" w:rsidRPr="0063432F">
        <w:rPr>
          <w:b w:val="0"/>
          <w:sz w:val="26"/>
          <w:szCs w:val="26"/>
        </w:rPr>
        <w:t>1</w:t>
      </w:r>
      <w:r w:rsidR="0076472B" w:rsidRPr="0063432F">
        <w:rPr>
          <w:b w:val="0"/>
          <w:sz w:val="26"/>
          <w:szCs w:val="26"/>
        </w:rPr>
        <w:t>6</w:t>
      </w:r>
      <w:r w:rsidR="00BB6EBE" w:rsidRPr="0063432F">
        <w:rPr>
          <w:b w:val="0"/>
          <w:sz w:val="26"/>
          <w:szCs w:val="26"/>
        </w:rPr>
        <w:t xml:space="preserve"> </w:t>
      </w:r>
      <w:r w:rsidR="00A04984">
        <w:rPr>
          <w:b w:val="0"/>
          <w:sz w:val="26"/>
          <w:szCs w:val="26"/>
        </w:rPr>
        <w:t xml:space="preserve">данного раздела </w:t>
      </w:r>
      <w:r w:rsidR="00476112" w:rsidRPr="0063432F">
        <w:rPr>
          <w:b w:val="0"/>
          <w:sz w:val="26"/>
          <w:szCs w:val="26"/>
        </w:rPr>
        <w:t xml:space="preserve">настоящих методических </w:t>
      </w:r>
      <w:r w:rsidR="008445EC">
        <w:rPr>
          <w:b w:val="0"/>
          <w:sz w:val="26"/>
          <w:szCs w:val="26"/>
        </w:rPr>
        <w:t>рекомендаций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8C0658" w:rsidRPr="0063432F">
        <w:rPr>
          <w:b w:val="0"/>
          <w:sz w:val="26"/>
          <w:szCs w:val="26"/>
        </w:rPr>
        <w:t xml:space="preserve">равилами заполнения </w:t>
      </w:r>
      <w:r w:rsidR="00C96A79" w:rsidRPr="0063432F">
        <w:rPr>
          <w:b w:val="0"/>
          <w:sz w:val="26"/>
          <w:szCs w:val="26"/>
        </w:rPr>
        <w:t xml:space="preserve">протокола </w:t>
      </w:r>
      <w:r w:rsidR="008C0658" w:rsidRPr="0063432F">
        <w:rPr>
          <w:b w:val="0"/>
          <w:sz w:val="26"/>
          <w:szCs w:val="26"/>
        </w:rPr>
        <w:t>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8C0658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8C0658" w:rsidRPr="0063432F">
        <w:rPr>
          <w:b w:val="0"/>
          <w:sz w:val="26"/>
          <w:szCs w:val="26"/>
        </w:rPr>
        <w:t>ыставленными баллами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D91028" w:rsidRPr="0063432F">
        <w:rPr>
          <w:b w:val="0"/>
          <w:sz w:val="26"/>
          <w:szCs w:val="26"/>
        </w:rPr>
        <w:t xml:space="preserve">орме </w:t>
      </w:r>
      <w:r w:rsidR="00A04984">
        <w:rPr>
          <w:b w:val="0"/>
          <w:sz w:val="26"/>
          <w:szCs w:val="26"/>
        </w:rPr>
        <w:br/>
      </w:r>
      <w:r w:rsidR="00D91028" w:rsidRPr="0063432F">
        <w:rPr>
          <w:b w:val="0"/>
          <w:sz w:val="26"/>
          <w:szCs w:val="26"/>
        </w:rPr>
        <w:t>2-АП</w:t>
      </w:r>
      <w:r w:rsidR="008C0658" w:rsidRPr="0063432F">
        <w:rPr>
          <w:b w:val="0"/>
          <w:sz w:val="26"/>
          <w:szCs w:val="26"/>
        </w:rPr>
        <w:t>)</w:t>
      </w:r>
      <w:r w:rsidRPr="0063432F">
        <w:rPr>
          <w:b w:val="0"/>
          <w:sz w:val="26"/>
          <w:szCs w:val="26"/>
        </w:rPr>
        <w:t>.</w:t>
      </w:r>
    </w:p>
    <w:p w:rsidR="00DD6C62" w:rsidRPr="00514591" w:rsidRDefault="00DD6C62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КК </w:t>
      </w:r>
      <w:proofErr w:type="gramStart"/>
      <w:r w:rsidRPr="0063432F">
        <w:rPr>
          <w:b w:val="0"/>
          <w:sz w:val="26"/>
          <w:szCs w:val="26"/>
        </w:rPr>
        <w:t>оформляет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ыдает</w:t>
      </w:r>
      <w:proofErr w:type="gramEnd"/>
      <w:r w:rsidRPr="0063432F">
        <w:rPr>
          <w:b w:val="0"/>
          <w:sz w:val="26"/>
          <w:szCs w:val="26"/>
        </w:rPr>
        <w:t xml:space="preserve"> апеллянту уведомление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рассмотрения апелляции (</w:t>
      </w:r>
      <w:r w:rsidR="0027555E" w:rsidRPr="0063432F">
        <w:rPr>
          <w:b w:val="0"/>
          <w:sz w:val="26"/>
          <w:szCs w:val="26"/>
        </w:rPr>
        <w:t>в случае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27555E" w:rsidRPr="0063432F">
        <w:rPr>
          <w:b w:val="0"/>
          <w:sz w:val="26"/>
          <w:szCs w:val="26"/>
        </w:rPr>
        <w:t xml:space="preserve"> </w:t>
      </w:r>
      <w:r w:rsidR="00386F49">
        <w:rPr>
          <w:b w:val="0"/>
          <w:sz w:val="26"/>
          <w:szCs w:val="26"/>
        </w:rPr>
        <w:t>ГИА</w:t>
      </w:r>
      <w:r w:rsidR="00386F49" w:rsidRPr="0063432F">
        <w:rPr>
          <w:b w:val="0"/>
          <w:sz w:val="26"/>
          <w:szCs w:val="26"/>
        </w:rPr>
        <w:t xml:space="preserve">  </w:t>
      </w:r>
      <w:r w:rsidR="009A4A0F" w:rsidRPr="0063432F">
        <w:rPr>
          <w:b w:val="0"/>
          <w:sz w:val="26"/>
          <w:szCs w:val="26"/>
        </w:rPr>
        <w:t>по</w:t>
      </w:r>
      <w:r w:rsidR="009A4A0F">
        <w:rPr>
          <w:b w:val="0"/>
          <w:sz w:val="26"/>
          <w:szCs w:val="26"/>
        </w:rPr>
        <w:t> </w:t>
      </w:r>
      <w:r w:rsidR="009A4A0F" w:rsidRPr="00514591">
        <w:rPr>
          <w:b w:val="0"/>
          <w:sz w:val="26"/>
          <w:szCs w:val="26"/>
        </w:rPr>
        <w:t>ф</w:t>
      </w:r>
      <w:r w:rsidR="00EC526D" w:rsidRPr="00514591">
        <w:rPr>
          <w:b w:val="0"/>
          <w:sz w:val="26"/>
          <w:szCs w:val="26"/>
        </w:rPr>
        <w:t xml:space="preserve">орме </w:t>
      </w:r>
      <w:r w:rsidR="0016280C" w:rsidRPr="00514591">
        <w:rPr>
          <w:b w:val="0"/>
          <w:sz w:val="26"/>
          <w:szCs w:val="26"/>
        </w:rPr>
        <w:t xml:space="preserve"> </w:t>
      </w:r>
      <w:r w:rsidR="00EC526D" w:rsidRPr="00514591">
        <w:rPr>
          <w:b w:val="0"/>
          <w:sz w:val="26"/>
          <w:szCs w:val="26"/>
        </w:rPr>
        <w:t>У-33</w:t>
      </w:r>
      <w:r w:rsidRPr="00514591">
        <w:rPr>
          <w:b w:val="0"/>
          <w:sz w:val="26"/>
          <w:szCs w:val="26"/>
        </w:rPr>
        <w:t>)</w:t>
      </w:r>
      <w:r w:rsidR="009A4A0F" w:rsidRPr="00514591">
        <w:rPr>
          <w:b w:val="0"/>
          <w:sz w:val="26"/>
          <w:szCs w:val="26"/>
        </w:rPr>
        <w:t xml:space="preserve"> с у</w:t>
      </w:r>
      <w:r w:rsidRPr="00514591">
        <w:rPr>
          <w:b w:val="0"/>
          <w:sz w:val="26"/>
          <w:szCs w:val="26"/>
        </w:rPr>
        <w:t>казанием</w:t>
      </w:r>
      <w:r w:rsidRPr="0063432F">
        <w:rPr>
          <w:b w:val="0"/>
          <w:sz w:val="26"/>
          <w:szCs w:val="26"/>
        </w:rPr>
        <w:t xml:space="preserve"> всех изменений, которые были приняты при </w:t>
      </w:r>
      <w:r w:rsidRPr="00514591">
        <w:rPr>
          <w:b w:val="0"/>
          <w:sz w:val="26"/>
          <w:szCs w:val="26"/>
        </w:rPr>
        <w:t>рассмотрении апелляции</w:t>
      </w:r>
      <w:r w:rsidR="009A4A0F" w:rsidRPr="00514591">
        <w:rPr>
          <w:b w:val="0"/>
          <w:sz w:val="26"/>
          <w:szCs w:val="26"/>
        </w:rPr>
        <w:t xml:space="preserve"> и в</w:t>
      </w:r>
      <w:r w:rsidRPr="00514591">
        <w:rPr>
          <w:b w:val="0"/>
          <w:sz w:val="26"/>
          <w:szCs w:val="26"/>
        </w:rPr>
        <w:t>несены</w:t>
      </w:r>
      <w:r w:rsidR="009A4A0F" w:rsidRPr="00514591">
        <w:rPr>
          <w:b w:val="0"/>
          <w:sz w:val="26"/>
          <w:szCs w:val="26"/>
        </w:rPr>
        <w:t xml:space="preserve"> в п</w:t>
      </w:r>
      <w:r w:rsidR="00C96A79" w:rsidRPr="00514591">
        <w:rPr>
          <w:b w:val="0"/>
          <w:sz w:val="26"/>
          <w:szCs w:val="26"/>
        </w:rPr>
        <w:t xml:space="preserve">ротокол </w:t>
      </w:r>
      <w:r w:rsidRPr="00514591">
        <w:rPr>
          <w:b w:val="0"/>
          <w:sz w:val="26"/>
          <w:szCs w:val="26"/>
        </w:rPr>
        <w:t>рассмотрения апелляции</w:t>
      </w:r>
      <w:r w:rsidR="009A4A0F" w:rsidRPr="00514591">
        <w:rPr>
          <w:b w:val="0"/>
          <w:sz w:val="26"/>
          <w:szCs w:val="26"/>
        </w:rPr>
        <w:t xml:space="preserve"> и е</w:t>
      </w:r>
      <w:r w:rsidRPr="00514591">
        <w:rPr>
          <w:b w:val="0"/>
          <w:sz w:val="26"/>
          <w:szCs w:val="26"/>
        </w:rPr>
        <w:t>го приложения.</w:t>
      </w:r>
    </w:p>
    <w:p w:rsidR="00DD6C62" w:rsidRPr="0063432F" w:rsidRDefault="00BB6EBE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Апеллянт </w:t>
      </w:r>
      <w:r w:rsidR="0027555E" w:rsidRPr="0063432F">
        <w:rPr>
          <w:b w:val="0"/>
          <w:sz w:val="26"/>
          <w:szCs w:val="26"/>
        </w:rPr>
        <w:t xml:space="preserve"> </w:t>
      </w:r>
      <w:r w:rsidR="00DD6C62" w:rsidRPr="0063432F">
        <w:rPr>
          <w:b w:val="0"/>
          <w:sz w:val="26"/>
          <w:szCs w:val="26"/>
        </w:rPr>
        <w:t>подтверждает подписью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proofErr w:type="gramStart"/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>ротоколе</w:t>
      </w:r>
      <w:proofErr w:type="gramEnd"/>
      <w:r w:rsidR="00C96A79" w:rsidRPr="0063432F">
        <w:rPr>
          <w:b w:val="0"/>
          <w:sz w:val="26"/>
          <w:szCs w:val="26"/>
        </w:rPr>
        <w:t xml:space="preserve"> </w:t>
      </w:r>
      <w:r w:rsidR="00DD6C62" w:rsidRPr="0063432F">
        <w:rPr>
          <w:b w:val="0"/>
          <w:sz w:val="26"/>
          <w:szCs w:val="26"/>
        </w:rPr>
        <w:t>рассмотрения апелляции (</w:t>
      </w:r>
      <w:r w:rsidR="00386F49" w:rsidRPr="0063432F">
        <w:rPr>
          <w:b w:val="0"/>
          <w:sz w:val="26"/>
          <w:szCs w:val="26"/>
        </w:rPr>
        <w:t>форм</w:t>
      </w:r>
      <w:r w:rsidR="00386F49">
        <w:rPr>
          <w:b w:val="0"/>
          <w:sz w:val="26"/>
          <w:szCs w:val="26"/>
        </w:rPr>
        <w:t>а</w:t>
      </w:r>
      <w:r w:rsidR="00386F49" w:rsidRPr="0063432F">
        <w:rPr>
          <w:b w:val="0"/>
          <w:sz w:val="26"/>
          <w:szCs w:val="26"/>
        </w:rPr>
        <w:t xml:space="preserve"> </w:t>
      </w:r>
      <w:r w:rsidR="004672E7" w:rsidRPr="0063432F">
        <w:rPr>
          <w:b w:val="0"/>
          <w:sz w:val="26"/>
          <w:szCs w:val="26"/>
        </w:rPr>
        <w:t>2-АП</w:t>
      </w:r>
      <w:r w:rsidR="00DD6C62" w:rsidRPr="0063432F">
        <w:rPr>
          <w:b w:val="0"/>
          <w:sz w:val="26"/>
          <w:szCs w:val="26"/>
        </w:rPr>
        <w:t>)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DD6C62" w:rsidRPr="0063432F">
        <w:rPr>
          <w:b w:val="0"/>
          <w:sz w:val="26"/>
          <w:szCs w:val="26"/>
        </w:rPr>
        <w:t xml:space="preserve"> уведомлении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DD6C62" w:rsidRPr="0063432F">
        <w:rPr>
          <w:b w:val="0"/>
          <w:sz w:val="26"/>
          <w:szCs w:val="26"/>
        </w:rPr>
        <w:t xml:space="preserve">езультатах рассмотрения апелляции, </w:t>
      </w:r>
      <w:r w:rsidR="00097A0E" w:rsidRPr="0063432F">
        <w:rPr>
          <w:b w:val="0"/>
          <w:sz w:val="26"/>
          <w:szCs w:val="26"/>
        </w:rPr>
        <w:t xml:space="preserve"> </w:t>
      </w:r>
      <w:r w:rsidR="00DD6C62" w:rsidRPr="0063432F">
        <w:rPr>
          <w:b w:val="0"/>
          <w:sz w:val="26"/>
          <w:szCs w:val="26"/>
        </w:rPr>
        <w:t>что данные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DD6C62" w:rsidRPr="0063432F">
        <w:rPr>
          <w:b w:val="0"/>
          <w:sz w:val="26"/>
          <w:szCs w:val="26"/>
        </w:rPr>
        <w:t>зменениях, внесенные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э</w:t>
      </w:r>
      <w:r w:rsidR="00DD6C62" w:rsidRPr="0063432F">
        <w:rPr>
          <w:b w:val="0"/>
          <w:sz w:val="26"/>
          <w:szCs w:val="26"/>
        </w:rPr>
        <w:t>ти два документа, совпадают.</w:t>
      </w:r>
      <w:r w:rsidR="00EF556A" w:rsidRPr="0063432F">
        <w:rPr>
          <w:b w:val="0"/>
          <w:sz w:val="26"/>
          <w:szCs w:val="26"/>
        </w:rPr>
        <w:t xml:space="preserve"> </w:t>
      </w:r>
    </w:p>
    <w:p w:rsidR="008C66BD" w:rsidRPr="0063432F" w:rsidRDefault="008C66BD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Протоколы</w:t>
      </w:r>
      <w:r w:rsidR="009A4A0F" w:rsidRPr="0063432F">
        <w:rPr>
          <w:b w:val="0"/>
          <w:sz w:val="26"/>
          <w:szCs w:val="26"/>
        </w:rPr>
        <w:t xml:space="preserve"> </w:t>
      </w:r>
      <w:r w:rsidR="009A4A0F">
        <w:rPr>
          <w:b w:val="0"/>
          <w:sz w:val="26"/>
          <w:szCs w:val="26"/>
        </w:rPr>
        <w:t>КК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 xml:space="preserve"> рассмотрении апелляций </w:t>
      </w:r>
      <w:r w:rsidR="00653914">
        <w:rPr>
          <w:b w:val="0"/>
          <w:sz w:val="26"/>
          <w:szCs w:val="26"/>
        </w:rPr>
        <w:t>(форма 2-АП</w:t>
      </w:r>
      <w:r w:rsidR="009A4A0F">
        <w:rPr>
          <w:b w:val="0"/>
          <w:sz w:val="26"/>
          <w:szCs w:val="26"/>
        </w:rPr>
        <w:t xml:space="preserve"> и П</w:t>
      </w:r>
      <w:r w:rsidR="00653914">
        <w:rPr>
          <w:b w:val="0"/>
          <w:sz w:val="26"/>
          <w:szCs w:val="26"/>
        </w:rPr>
        <w:t>ПЭ-03)</w:t>
      </w:r>
      <w:r w:rsidR="009A4A0F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ечение одного календарного дня передаются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5479F4" w:rsidRPr="0063432F">
        <w:rPr>
          <w:b w:val="0"/>
          <w:sz w:val="26"/>
          <w:szCs w:val="26"/>
        </w:rPr>
        <w:t>К,</w:t>
      </w:r>
      <w:r w:rsidR="009A4A0F" w:rsidRPr="0063432F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="009E7C91" w:rsidRPr="0063432F">
        <w:rPr>
          <w:b w:val="0"/>
          <w:sz w:val="26"/>
          <w:szCs w:val="26"/>
        </w:rPr>
        <w:t>акже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ЦОИ для внесения соответствующей информации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ИС.</w:t>
      </w:r>
    </w:p>
    <w:p w:rsidR="008C66BD" w:rsidRDefault="008C66BD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Для пересчета результатов ЕГЭ протоколы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 xml:space="preserve"> течение двух календарных дней направляются РЦОИ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Pr="0063432F">
        <w:rPr>
          <w:b w:val="0"/>
          <w:sz w:val="26"/>
          <w:szCs w:val="26"/>
        </w:rPr>
        <w:t>ЦТ. ФЦТ проводит пересчет результатов 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довлетворенным апелляциям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ротоколами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озднее чем </w:t>
      </w:r>
      <w:r w:rsidRPr="0063432F">
        <w:rPr>
          <w:b w:val="0"/>
          <w:sz w:val="26"/>
          <w:szCs w:val="26"/>
        </w:rPr>
        <w:lastRenderedPageBreak/>
        <w:t>через пять рабочих дней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Pr="0063432F">
        <w:rPr>
          <w:b w:val="0"/>
          <w:sz w:val="26"/>
          <w:szCs w:val="26"/>
        </w:rPr>
        <w:t>омента получения указанных протоколов передает измененные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тогам пересчета результаты ЕГЭ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ЦОИ.</w:t>
      </w:r>
      <w:r w:rsidR="00A05F52">
        <w:rPr>
          <w:rStyle w:val="af9"/>
          <w:b w:val="0"/>
          <w:sz w:val="26"/>
          <w:szCs w:val="26"/>
        </w:rPr>
        <w:footnoteReference w:id="4"/>
      </w:r>
    </w:p>
    <w:p w:rsidR="00653914" w:rsidRPr="0063432F" w:rsidRDefault="0065391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После получения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ИС информации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 xml:space="preserve">езультатах </w:t>
      </w:r>
      <w:r w:rsidRPr="00A72933">
        <w:rPr>
          <w:b w:val="0"/>
          <w:sz w:val="26"/>
          <w:szCs w:val="26"/>
        </w:rPr>
        <w:t>ЕГЭ</w:t>
      </w:r>
      <w:r w:rsidRPr="0063432F">
        <w:rPr>
          <w:b w:val="0"/>
          <w:sz w:val="26"/>
          <w:szCs w:val="26"/>
        </w:rPr>
        <w:t xml:space="preserve"> апеллянта, апелляция которого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ыставленными баллами была удовлетворена, РЦОИ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ЭК.</w:t>
      </w:r>
    </w:p>
    <w:p w:rsidR="00653914" w:rsidRPr="00A72933" w:rsidRDefault="0065391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A72933">
        <w:rPr>
          <w:b w:val="0"/>
          <w:sz w:val="26"/>
          <w:szCs w:val="26"/>
        </w:rPr>
        <w:t>КК предоставляет</w:t>
      </w:r>
      <w:r w:rsidR="009A4A0F" w:rsidRPr="00A72933">
        <w:rPr>
          <w:b w:val="0"/>
          <w:sz w:val="26"/>
          <w:szCs w:val="26"/>
        </w:rPr>
        <w:t xml:space="preserve"> в Г</w:t>
      </w:r>
      <w:r w:rsidRPr="00A72933">
        <w:rPr>
          <w:b w:val="0"/>
          <w:sz w:val="26"/>
          <w:szCs w:val="26"/>
        </w:rPr>
        <w:t>ЭК обновленные результаты ГВЭ апеллянта.</w:t>
      </w:r>
    </w:p>
    <w:p w:rsidR="00653914" w:rsidRPr="0063432F" w:rsidRDefault="0065391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Председатель ГЭК принимает решение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сновании представления КК, РЦОИ.</w:t>
      </w:r>
    </w:p>
    <w:p w:rsidR="00653914" w:rsidRPr="00515AE3" w:rsidRDefault="00653914" w:rsidP="00CA1791">
      <w:pPr>
        <w:pStyle w:val="1"/>
        <w:numPr>
          <w:ilvl w:val="0"/>
          <w:numId w:val="0"/>
        </w:numPr>
        <w:ind w:firstLine="567"/>
        <w:rPr>
          <w:b w:val="0"/>
          <w:kern w:val="28"/>
          <w:sz w:val="26"/>
          <w:szCs w:val="26"/>
        </w:rPr>
      </w:pPr>
      <w:r w:rsidRPr="0063432F">
        <w:rPr>
          <w:b w:val="0"/>
          <w:sz w:val="26"/>
          <w:szCs w:val="26"/>
        </w:rPr>
        <w:t>КК информирует апеллянта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перерасчета баллов, выставленных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ыполнение экзаменационной работы.</w:t>
      </w:r>
    </w:p>
    <w:p w:rsidR="00913F3B" w:rsidRPr="00190994" w:rsidRDefault="00A05F52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bookmarkStart w:id="52" w:name="_Toc254118138"/>
      <w:r>
        <w:rPr>
          <w:b w:val="0"/>
          <w:sz w:val="26"/>
          <w:szCs w:val="26"/>
        </w:rPr>
        <w:t xml:space="preserve">При проведении </w:t>
      </w:r>
      <w:r w:rsidRPr="0063432F">
        <w:rPr>
          <w:b w:val="0"/>
          <w:sz w:val="26"/>
          <w:szCs w:val="26"/>
        </w:rPr>
        <w:t>пересчет</w:t>
      </w:r>
      <w:r>
        <w:rPr>
          <w:b w:val="0"/>
          <w:sz w:val="26"/>
          <w:szCs w:val="26"/>
        </w:rPr>
        <w:t>а</w:t>
      </w:r>
      <w:r w:rsidRPr="0063432F">
        <w:rPr>
          <w:b w:val="0"/>
          <w:sz w:val="26"/>
          <w:szCs w:val="26"/>
        </w:rPr>
        <w:t xml:space="preserve"> результатов </w:t>
      </w:r>
      <w:r w:rsidRPr="00C914B2">
        <w:rPr>
          <w:b w:val="0"/>
          <w:sz w:val="26"/>
          <w:szCs w:val="26"/>
        </w:rPr>
        <w:t>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довлетворенным апелляциям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ротоколами КК</w:t>
      </w:r>
      <w:r>
        <w:rPr>
          <w:b w:val="0"/>
          <w:sz w:val="26"/>
          <w:szCs w:val="26"/>
        </w:rPr>
        <w:t xml:space="preserve">, </w:t>
      </w:r>
      <w:r w:rsidR="00913F3B" w:rsidRPr="00190994">
        <w:rPr>
          <w:b w:val="0"/>
          <w:sz w:val="26"/>
          <w:szCs w:val="26"/>
        </w:rPr>
        <w:t>ФЦТ вправе запрашивать</w:t>
      </w:r>
      <w:r w:rsidR="009A4A0F" w:rsidRPr="00190994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190994">
        <w:rPr>
          <w:b w:val="0"/>
          <w:sz w:val="26"/>
          <w:szCs w:val="26"/>
        </w:rPr>
        <w:t>Р</w:t>
      </w:r>
      <w:r w:rsidR="00913F3B" w:rsidRPr="00190994">
        <w:rPr>
          <w:b w:val="0"/>
          <w:sz w:val="26"/>
          <w:szCs w:val="26"/>
        </w:rPr>
        <w:t>ЦОИ:</w:t>
      </w:r>
      <w:bookmarkEnd w:id="52"/>
    </w:p>
    <w:p w:rsidR="00913F3B" w:rsidRPr="0063432F" w:rsidRDefault="00913F3B" w:rsidP="00CA179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3" w:name="_Toc254118139"/>
      <w:r w:rsidRPr="0063432F">
        <w:rPr>
          <w:sz w:val="26"/>
          <w:szCs w:val="26"/>
        </w:rPr>
        <w:t>копии документов, оформленных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роцессе рассмотрения апелляции</w:t>
      </w:r>
      <w:r w:rsidR="00F866A3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</w:t>
      </w:r>
      <w:r w:rsidR="00F866A3" w:rsidRPr="0063432F">
        <w:rPr>
          <w:sz w:val="26"/>
          <w:szCs w:val="26"/>
        </w:rPr>
        <w:t>(</w:t>
      </w:r>
      <w:r w:rsidR="00564E5F" w:rsidRPr="0063432F">
        <w:rPr>
          <w:sz w:val="26"/>
          <w:szCs w:val="26"/>
        </w:rPr>
        <w:t>ф</w:t>
      </w:r>
      <w:r w:rsidR="00F866A3" w:rsidRPr="0063432F">
        <w:rPr>
          <w:sz w:val="26"/>
          <w:szCs w:val="26"/>
        </w:rPr>
        <w:t>орма 2-АП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F866A3" w:rsidRPr="0063432F">
        <w:rPr>
          <w:sz w:val="26"/>
          <w:szCs w:val="26"/>
        </w:rPr>
        <w:t>риложениями)</w:t>
      </w:r>
      <w:r w:rsidR="00564E5F" w:rsidRPr="0063432F">
        <w:rPr>
          <w:sz w:val="26"/>
          <w:szCs w:val="26"/>
        </w:rPr>
        <w:t>;</w:t>
      </w:r>
      <w:r w:rsidR="001F11AE" w:rsidRPr="0063432F">
        <w:rPr>
          <w:sz w:val="26"/>
          <w:szCs w:val="26"/>
        </w:rPr>
        <w:t xml:space="preserve"> </w:t>
      </w:r>
      <w:bookmarkEnd w:id="53"/>
    </w:p>
    <w:p w:rsidR="00564E5F" w:rsidRPr="0063432F" w:rsidRDefault="00913F3B" w:rsidP="00CA179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4" w:name="_Toc254118140"/>
      <w:r w:rsidRPr="0063432F">
        <w:rPr>
          <w:sz w:val="26"/>
          <w:szCs w:val="26"/>
        </w:rPr>
        <w:t>копии бланков ЕГЭ апеллянта</w:t>
      </w:r>
      <w:r w:rsidR="00564E5F" w:rsidRPr="0063432F">
        <w:rPr>
          <w:sz w:val="26"/>
          <w:szCs w:val="26"/>
        </w:rPr>
        <w:t>.</w:t>
      </w:r>
      <w:bookmarkEnd w:id="54"/>
      <w:r w:rsidR="00564E5F" w:rsidRPr="0063432F">
        <w:rPr>
          <w:sz w:val="26"/>
          <w:szCs w:val="26"/>
        </w:rPr>
        <w:t xml:space="preserve"> </w:t>
      </w:r>
    </w:p>
    <w:p w:rsidR="00913F3B" w:rsidRPr="0063432F" w:rsidRDefault="00913F3B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обнаружения несоответствий изображений бланков ЕГЭ (оригин</w:t>
      </w:r>
      <w:r w:rsidR="005366A0" w:rsidRPr="0063432F">
        <w:rPr>
          <w:b w:val="0"/>
          <w:sz w:val="26"/>
          <w:szCs w:val="26"/>
        </w:rPr>
        <w:t>ала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5366A0" w:rsidRPr="0063432F">
        <w:rPr>
          <w:b w:val="0"/>
          <w:sz w:val="26"/>
          <w:szCs w:val="26"/>
        </w:rPr>
        <w:t>опии</w:t>
      </w:r>
      <w:r w:rsidR="009A4A0F" w:rsidRPr="0063432F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5366A0" w:rsidRPr="0063432F">
        <w:rPr>
          <w:b w:val="0"/>
          <w:sz w:val="26"/>
          <w:szCs w:val="26"/>
        </w:rPr>
        <w:t>аспознавания) и (</w:t>
      </w:r>
      <w:r w:rsidRPr="0063432F">
        <w:rPr>
          <w:b w:val="0"/>
          <w:sz w:val="26"/>
          <w:szCs w:val="26"/>
        </w:rPr>
        <w:t>или</w:t>
      </w:r>
      <w:r w:rsidR="005366A0" w:rsidRPr="0063432F">
        <w:rPr>
          <w:b w:val="0"/>
          <w:sz w:val="26"/>
          <w:szCs w:val="26"/>
        </w:rPr>
        <w:t>)</w:t>
      </w:r>
      <w:r w:rsidRPr="0063432F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8C0658" w:rsidRPr="0063432F">
        <w:rPr>
          <w:b w:val="0"/>
          <w:sz w:val="26"/>
          <w:szCs w:val="26"/>
        </w:rPr>
        <w:t>ыполнение</w:t>
      </w:r>
      <w:r w:rsidRPr="0063432F">
        <w:rPr>
          <w:b w:val="0"/>
          <w:sz w:val="26"/>
          <w:szCs w:val="26"/>
        </w:rPr>
        <w:t xml:space="preserve"> задани</w:t>
      </w:r>
      <w:r w:rsidR="008C0658" w:rsidRPr="0063432F">
        <w:rPr>
          <w:b w:val="0"/>
          <w:sz w:val="26"/>
          <w:szCs w:val="26"/>
        </w:rPr>
        <w:t>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 xml:space="preserve">азвернутым </w:t>
      </w:r>
      <w:r w:rsidR="005366A0" w:rsidRPr="0063432F">
        <w:rPr>
          <w:b w:val="0"/>
          <w:sz w:val="26"/>
          <w:szCs w:val="26"/>
        </w:rPr>
        <w:t>и (</w:t>
      </w:r>
      <w:r w:rsidR="00C751B5" w:rsidRPr="0063432F">
        <w:rPr>
          <w:b w:val="0"/>
          <w:sz w:val="26"/>
          <w:szCs w:val="26"/>
        </w:rPr>
        <w:t>или</w:t>
      </w:r>
      <w:r w:rsidR="005366A0" w:rsidRPr="0063432F">
        <w:rPr>
          <w:b w:val="0"/>
          <w:sz w:val="26"/>
          <w:szCs w:val="26"/>
        </w:rPr>
        <w:t>)</w:t>
      </w:r>
      <w:r w:rsidR="00C751B5" w:rsidRPr="0063432F">
        <w:rPr>
          <w:b w:val="0"/>
          <w:sz w:val="26"/>
          <w:szCs w:val="26"/>
        </w:rPr>
        <w:t xml:space="preserve"> устным </w:t>
      </w:r>
      <w:r w:rsidRPr="0063432F">
        <w:rPr>
          <w:b w:val="0"/>
          <w:sz w:val="26"/>
          <w:szCs w:val="26"/>
        </w:rPr>
        <w:t xml:space="preserve">ответом </w:t>
      </w:r>
      <w:r w:rsidR="008C0658" w:rsidRPr="0063432F">
        <w:rPr>
          <w:b w:val="0"/>
          <w:sz w:val="26"/>
          <w:szCs w:val="26"/>
        </w:rPr>
        <w:t>апеллянта</w:t>
      </w:r>
      <w:r w:rsidRPr="0063432F">
        <w:rPr>
          <w:b w:val="0"/>
          <w:sz w:val="26"/>
          <w:szCs w:val="26"/>
        </w:rPr>
        <w:t xml:space="preserve"> ФЦТ сообщает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становленном факте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особрнадзор. Рособрнадзор направляет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ассмотрение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</w:t>
      </w:r>
      <w:r w:rsidR="005366A0" w:rsidRPr="0063432F">
        <w:rPr>
          <w:b w:val="0"/>
          <w:sz w:val="26"/>
          <w:szCs w:val="26"/>
        </w:rPr>
        <w:t xml:space="preserve"> информацию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5366A0" w:rsidRPr="0063432F">
        <w:rPr>
          <w:b w:val="0"/>
          <w:sz w:val="26"/>
          <w:szCs w:val="26"/>
        </w:rPr>
        <w:t>есоответствиях и (</w:t>
      </w:r>
      <w:r w:rsidRPr="0063432F">
        <w:rPr>
          <w:b w:val="0"/>
          <w:sz w:val="26"/>
          <w:szCs w:val="26"/>
        </w:rPr>
        <w:t>или</w:t>
      </w:r>
      <w:r w:rsidR="005366A0" w:rsidRPr="0063432F">
        <w:rPr>
          <w:b w:val="0"/>
          <w:sz w:val="26"/>
          <w:szCs w:val="26"/>
        </w:rPr>
        <w:t>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еобоснованном изменении баллов участника ЕГЭ.</w:t>
      </w:r>
    </w:p>
    <w:p w:rsidR="00675750" w:rsidRDefault="00913F3B" w:rsidP="00CA1791">
      <w:pPr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твержденным результатам служебного расследования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бязательным уведомлением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расследования Рособрнадзора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8C0658" w:rsidRPr="0063432F">
        <w:rPr>
          <w:sz w:val="26"/>
          <w:szCs w:val="26"/>
        </w:rPr>
        <w:t>ЦТ</w:t>
      </w:r>
      <w:r w:rsidRPr="0063432F">
        <w:rPr>
          <w:sz w:val="26"/>
          <w:szCs w:val="26"/>
        </w:rPr>
        <w:t>.</w:t>
      </w:r>
    </w:p>
    <w:p w:rsidR="00675750" w:rsidRDefault="00675750" w:rsidP="00675750">
      <w:r>
        <w:br w:type="page"/>
      </w:r>
    </w:p>
    <w:p w:rsidR="00356BFE" w:rsidRPr="0076472B" w:rsidRDefault="00C06BF6" w:rsidP="00A72933">
      <w:pPr>
        <w:pStyle w:val="10"/>
      </w:pPr>
      <w:bookmarkStart w:id="55" w:name="_Toc341714017"/>
      <w:bookmarkStart w:id="56" w:name="_Toc341950712"/>
      <w:bookmarkStart w:id="57" w:name="_Toc342052525"/>
      <w:bookmarkStart w:id="58" w:name="_Toc384139579"/>
      <w:bookmarkStart w:id="59" w:name="_Toc411955884"/>
      <w:bookmarkStart w:id="60" w:name="_Toc435626898"/>
      <w:bookmarkStart w:id="61" w:name="_Toc468700790"/>
      <w:bookmarkEnd w:id="55"/>
      <w:bookmarkEnd w:id="56"/>
      <w:bookmarkEnd w:id="57"/>
      <w:r w:rsidRPr="0076472B">
        <w:lastRenderedPageBreak/>
        <w:t>Правила для участников рассмотрения апелляции</w:t>
      </w:r>
      <w:bookmarkEnd w:id="58"/>
      <w:bookmarkEnd w:id="59"/>
      <w:bookmarkEnd w:id="60"/>
      <w:bookmarkEnd w:id="61"/>
    </w:p>
    <w:p w:rsidR="00D26AC0" w:rsidRPr="0063432F" w:rsidRDefault="00E51E76" w:rsidP="006B3FE5">
      <w:pPr>
        <w:pStyle w:val="20"/>
      </w:pPr>
      <w:bookmarkStart w:id="62" w:name="_Toc254118170"/>
      <w:bookmarkStart w:id="63" w:name="_Toc411955885"/>
      <w:bookmarkStart w:id="64" w:name="_Toc435626899"/>
      <w:bookmarkStart w:id="65" w:name="_Toc468700791"/>
      <w:r>
        <w:t>9</w:t>
      </w:r>
      <w:r w:rsidR="00CA1791">
        <w:t xml:space="preserve">.1 </w:t>
      </w:r>
      <w:r w:rsidR="0054065C" w:rsidRPr="0063432F">
        <w:t>Правила для председателя КК</w:t>
      </w:r>
      <w:bookmarkStart w:id="66" w:name="_Toc254118171"/>
      <w:bookmarkEnd w:id="62"/>
      <w:bookmarkEnd w:id="63"/>
      <w:bookmarkEnd w:id="64"/>
      <w:bookmarkEnd w:id="65"/>
    </w:p>
    <w:bookmarkEnd w:id="66"/>
    <w:p w:rsidR="008D65B3" w:rsidRPr="0063432F" w:rsidRDefault="008B1CCD" w:rsidP="0063432F">
      <w:pPr>
        <w:ind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П</w:t>
      </w:r>
      <w:r w:rsidR="00B002EA" w:rsidRPr="00B228B9">
        <w:rPr>
          <w:sz w:val="26"/>
          <w:szCs w:val="26"/>
        </w:rPr>
        <w:t xml:space="preserve">редседатель </w:t>
      </w:r>
      <w:r w:rsidR="0054065C" w:rsidRPr="00B228B9">
        <w:rPr>
          <w:sz w:val="26"/>
          <w:szCs w:val="26"/>
        </w:rPr>
        <w:t>КК</w:t>
      </w:r>
      <w:r w:rsidR="008D65B3" w:rsidRPr="00B228B9">
        <w:rPr>
          <w:sz w:val="26"/>
          <w:szCs w:val="26"/>
        </w:rPr>
        <w:t>:</w:t>
      </w:r>
    </w:p>
    <w:p w:rsidR="0054065C" w:rsidRPr="0063432F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67" w:name="_Toc254118172"/>
      <w:r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рганизует работу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 xml:space="preserve"> соответствии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54065C" w:rsidRPr="0063432F">
        <w:rPr>
          <w:sz w:val="26"/>
          <w:szCs w:val="26"/>
        </w:rPr>
        <w:t xml:space="preserve">становленным </w:t>
      </w:r>
      <w:r w:rsidR="00524207" w:rsidRPr="0063432F">
        <w:rPr>
          <w:sz w:val="26"/>
          <w:szCs w:val="26"/>
        </w:rPr>
        <w:t xml:space="preserve">порядком 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4065C" w:rsidRPr="0063432F">
        <w:rPr>
          <w:sz w:val="26"/>
          <w:szCs w:val="26"/>
        </w:rPr>
        <w:t>роками рассмотрения апелляций;</w:t>
      </w:r>
      <w:bookmarkEnd w:id="67"/>
    </w:p>
    <w:p w:rsidR="0054065C" w:rsidRPr="0063432F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68" w:name="_Toc254118174"/>
      <w:r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 xml:space="preserve">рганизует информирование </w:t>
      </w:r>
      <w:r w:rsidR="00481A85" w:rsidRPr="0063432F">
        <w:rPr>
          <w:sz w:val="26"/>
          <w:szCs w:val="26"/>
        </w:rPr>
        <w:t>ГЭК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езультатах рассмотрения апелляций</w:t>
      </w:r>
      <w:bookmarkEnd w:id="68"/>
      <w:r w:rsidR="00B75B8E" w:rsidRPr="0063432F">
        <w:rPr>
          <w:sz w:val="26"/>
          <w:szCs w:val="26"/>
        </w:rPr>
        <w:t>.</w:t>
      </w:r>
    </w:p>
    <w:p w:rsidR="0054065C" w:rsidRPr="0063432F" w:rsidRDefault="00B75B8E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69" w:name="_Toc254118175"/>
      <w:r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беспечивает оформление документов строгой отчетности:</w:t>
      </w:r>
      <w:bookmarkEnd w:id="69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апелляций;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журнала регистрации апелляций;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заключений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проверки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Pr="0063432F">
        <w:rPr>
          <w:sz w:val="26"/>
          <w:szCs w:val="26"/>
        </w:rPr>
        <w:t>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заключений экспертов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равильности оценивания развернутых</w:t>
      </w:r>
      <w:r w:rsidR="00A16329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                                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</w:t>
      </w:r>
      <w:r w:rsidRPr="0063432F">
        <w:rPr>
          <w:sz w:val="26"/>
          <w:szCs w:val="26"/>
        </w:rPr>
        <w:t xml:space="preserve"> ответов; 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протоколов рассмотрения апелляций.</w:t>
      </w:r>
    </w:p>
    <w:p w:rsidR="0054065C" w:rsidRPr="0063432F" w:rsidRDefault="0054065C" w:rsidP="0063432F">
      <w:pPr>
        <w:pStyle w:val="af3"/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bookmarkStart w:id="70" w:name="_Toc254118176"/>
      <w:r w:rsidRPr="0063432F">
        <w:rPr>
          <w:b/>
          <w:sz w:val="26"/>
          <w:szCs w:val="26"/>
        </w:rPr>
        <w:t>При рассмотрении апелляции</w:t>
      </w:r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Pr="0063432F">
        <w:rPr>
          <w:b/>
          <w:sz w:val="26"/>
          <w:szCs w:val="26"/>
        </w:rPr>
        <w:t xml:space="preserve">арушении установленного порядка проведения ГИА </w:t>
      </w:r>
      <w:r w:rsidR="00B002EA" w:rsidRPr="0063432F">
        <w:rPr>
          <w:b/>
          <w:sz w:val="26"/>
          <w:szCs w:val="26"/>
        </w:rPr>
        <w:t>председатель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Pr="0063432F">
        <w:rPr>
          <w:b/>
          <w:sz w:val="26"/>
          <w:szCs w:val="26"/>
        </w:rPr>
        <w:t>олжен</w:t>
      </w:r>
      <w:bookmarkEnd w:id="70"/>
      <w:r w:rsidR="00804C1B" w:rsidRPr="0063432F">
        <w:rPr>
          <w:b/>
          <w:sz w:val="26"/>
          <w:szCs w:val="26"/>
        </w:rPr>
        <w:t>:</w:t>
      </w:r>
    </w:p>
    <w:p w:rsidR="0054065C" w:rsidRPr="00B228B9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1" w:name="_Toc254118177"/>
      <w:bookmarkStart w:id="72" w:name="_Toc254118185"/>
      <w:r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54065C" w:rsidRPr="0063432F">
        <w:rPr>
          <w:sz w:val="26"/>
          <w:szCs w:val="26"/>
        </w:rPr>
        <w:t>пелляцию (форма ППЭ-02)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197390"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197390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4065C" w:rsidRPr="0063432F">
        <w:rPr>
          <w:sz w:val="26"/>
          <w:szCs w:val="26"/>
        </w:rPr>
        <w:t>аключение</w:t>
      </w:r>
      <w:r w:rsidR="00197390" w:rsidRPr="0063432F">
        <w:rPr>
          <w:sz w:val="26"/>
          <w:szCs w:val="26"/>
        </w:rPr>
        <w:t>м</w:t>
      </w:r>
      <w:r w:rsidR="0054065C" w:rsidRPr="0063432F">
        <w:rPr>
          <w:sz w:val="26"/>
          <w:szCs w:val="26"/>
        </w:rPr>
        <w:t xml:space="preserve">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езультатах проверки сведений,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54065C" w:rsidRPr="0063432F">
        <w:rPr>
          <w:sz w:val="26"/>
          <w:szCs w:val="26"/>
        </w:rPr>
        <w:t>пелляции (форма ППЭ-03);</w:t>
      </w:r>
      <w:bookmarkEnd w:id="71"/>
    </w:p>
    <w:p w:rsidR="0063432F" w:rsidRDefault="00103593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согласовать график рассмотрения апелляций (дата, время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рганизовать рабо</w:t>
      </w:r>
      <w:bookmarkStart w:id="73" w:name="_Toc254118179"/>
      <w:r w:rsidR="0063432F">
        <w:rPr>
          <w:sz w:val="26"/>
          <w:szCs w:val="26"/>
        </w:rPr>
        <w:t>ту</w:t>
      </w:r>
      <w:r w:rsidR="009A4A0F">
        <w:rPr>
          <w:sz w:val="26"/>
          <w:szCs w:val="26"/>
        </w:rPr>
        <w:t xml:space="preserve"> КК п</w:t>
      </w:r>
      <w:r w:rsidR="0063432F">
        <w:rPr>
          <w:sz w:val="26"/>
          <w:szCs w:val="26"/>
        </w:rPr>
        <w:t>о рассмотрению апелляций.</w:t>
      </w:r>
      <w:r w:rsidR="007C1658" w:rsidRPr="00B228B9">
        <w:rPr>
          <w:sz w:val="26"/>
          <w:szCs w:val="26"/>
        </w:rPr>
        <w:t xml:space="preserve"> </w:t>
      </w:r>
    </w:p>
    <w:p w:rsidR="0054065C" w:rsidRPr="0063432F" w:rsidRDefault="00B75B8E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</w:t>
      </w:r>
      <w:r w:rsidR="0054065C" w:rsidRPr="0063432F">
        <w:rPr>
          <w:sz w:val="26"/>
          <w:szCs w:val="26"/>
        </w:rPr>
        <w:t>овместно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54065C" w:rsidRPr="0063432F">
        <w:rPr>
          <w:sz w:val="26"/>
          <w:szCs w:val="26"/>
        </w:rPr>
        <w:t>ленами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ассмотреть поданную апелляцию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4065C" w:rsidRPr="0063432F">
        <w:rPr>
          <w:sz w:val="26"/>
          <w:szCs w:val="26"/>
        </w:rPr>
        <w:t>аключение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езультатах проверки, вынести решение</w:t>
      </w:r>
      <w:bookmarkEnd w:id="73"/>
      <w:r w:rsidR="000554B7" w:rsidRPr="0063432F">
        <w:rPr>
          <w:sz w:val="26"/>
          <w:szCs w:val="26"/>
        </w:rPr>
        <w:t>:</w:t>
      </w:r>
      <w:r w:rsidR="0054065C"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апелляции, если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ризнала факты, изложенные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несущественными или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меющими место;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удовлетворении апелляции, если факты, изложенные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оказали существенное влияние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езультаты </w:t>
      </w:r>
      <w:r w:rsidR="00B002EA" w:rsidRPr="0063432F">
        <w:rPr>
          <w:sz w:val="26"/>
          <w:szCs w:val="26"/>
        </w:rPr>
        <w:t>ГИА</w:t>
      </w:r>
      <w:r w:rsidRPr="0063432F">
        <w:rPr>
          <w:sz w:val="26"/>
          <w:szCs w:val="26"/>
        </w:rPr>
        <w:t>;</w:t>
      </w:r>
    </w:p>
    <w:p w:rsidR="00340E07" w:rsidRPr="0063432F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4" w:name="_Toc254118180"/>
      <w:r w:rsidRPr="0063432F">
        <w:rPr>
          <w:sz w:val="26"/>
          <w:szCs w:val="26"/>
        </w:rPr>
        <w:t>у</w:t>
      </w:r>
      <w:r w:rsidR="0054065C" w:rsidRPr="0063432F">
        <w:rPr>
          <w:sz w:val="26"/>
          <w:szCs w:val="26"/>
        </w:rPr>
        <w:t>твердить решение КК, оформить соответствующие протоколы (ППЭ-03)</w:t>
      </w:r>
      <w:bookmarkStart w:id="75" w:name="_Toc254118182"/>
      <w:bookmarkEnd w:id="74"/>
      <w:r w:rsidR="002A07DC" w:rsidRPr="0063432F">
        <w:rPr>
          <w:sz w:val="26"/>
          <w:szCs w:val="26"/>
        </w:rPr>
        <w:t>.</w:t>
      </w:r>
    </w:p>
    <w:p w:rsidR="0054065C" w:rsidRPr="0063432F" w:rsidRDefault="0054065C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При рассмотрении апелляции</w:t>
      </w:r>
      <w:bookmarkEnd w:id="75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bookmarkStart w:id="76" w:name="_Ref90721158"/>
      <w:r w:rsidR="009A4A0F" w:rsidRPr="0063432F">
        <w:rPr>
          <w:b/>
          <w:sz w:val="26"/>
          <w:szCs w:val="26"/>
        </w:rPr>
        <w:t>н</w:t>
      </w:r>
      <w:r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Pr="0063432F">
        <w:rPr>
          <w:b/>
          <w:sz w:val="26"/>
          <w:szCs w:val="26"/>
        </w:rPr>
        <w:t>ыставленными</w:t>
      </w:r>
      <w:r w:rsidR="00340E07" w:rsidRPr="0063432F">
        <w:rPr>
          <w:b/>
          <w:sz w:val="26"/>
          <w:szCs w:val="26"/>
        </w:rPr>
        <w:t xml:space="preserve"> баллами </w:t>
      </w:r>
      <w:r w:rsidR="001233D6" w:rsidRPr="0063432F">
        <w:rPr>
          <w:b/>
          <w:sz w:val="26"/>
          <w:szCs w:val="26"/>
        </w:rPr>
        <w:t>председатель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="00340E07" w:rsidRPr="0063432F">
        <w:rPr>
          <w:b/>
          <w:sz w:val="26"/>
          <w:szCs w:val="26"/>
        </w:rPr>
        <w:t>олжен</w:t>
      </w:r>
      <w:r w:rsidR="00E50BE5" w:rsidRPr="0063432F">
        <w:rPr>
          <w:b/>
          <w:sz w:val="26"/>
          <w:szCs w:val="26"/>
        </w:rPr>
        <w:t>: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7" w:name="_Toc254118183"/>
      <w:r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олучит</w:t>
      </w:r>
      <w:r w:rsidR="009567C3" w:rsidRPr="0063432F">
        <w:rPr>
          <w:sz w:val="26"/>
          <w:szCs w:val="26"/>
        </w:rPr>
        <w:t>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E97387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4065C" w:rsidRPr="0063432F">
        <w:rPr>
          <w:sz w:val="26"/>
          <w:szCs w:val="26"/>
        </w:rPr>
        <w:t>омплект апелляционных документов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197390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197390" w:rsidRPr="0063432F">
        <w:rPr>
          <w:sz w:val="26"/>
          <w:szCs w:val="26"/>
        </w:rPr>
        <w:t xml:space="preserve">ыставленными баллами </w:t>
      </w:r>
      <w:r w:rsidR="00F56454" w:rsidRPr="0063432F">
        <w:rPr>
          <w:sz w:val="26"/>
          <w:szCs w:val="26"/>
        </w:rPr>
        <w:t>ЕГЭ</w:t>
      </w:r>
      <w:r w:rsidR="00E63902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63902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63902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E63902" w:rsidRPr="0063432F">
        <w:rPr>
          <w:sz w:val="26"/>
          <w:szCs w:val="26"/>
        </w:rPr>
        <w:t xml:space="preserve">. </w:t>
      </w:r>
      <w:r w:rsidR="00FE77C2" w:rsidRPr="00B228B9">
        <w:rPr>
          <w:sz w:val="26"/>
          <w:szCs w:val="26"/>
        </w:rPr>
        <w:t>2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197390" w:rsidRPr="0063432F">
        <w:rPr>
          <w:sz w:val="26"/>
          <w:szCs w:val="26"/>
        </w:rPr>
        <w:t xml:space="preserve"> настоящих методических </w:t>
      </w:r>
      <w:r w:rsidR="008445EC">
        <w:rPr>
          <w:sz w:val="26"/>
          <w:szCs w:val="26"/>
        </w:rPr>
        <w:t>рекомендаций</w:t>
      </w:r>
      <w:r w:rsidR="00EA7A6C" w:rsidRPr="0063432F">
        <w:rPr>
          <w:sz w:val="26"/>
          <w:szCs w:val="26"/>
        </w:rPr>
        <w:t>;</w:t>
      </w:r>
    </w:p>
    <w:bookmarkEnd w:id="72"/>
    <w:bookmarkEnd w:id="76"/>
    <w:bookmarkEnd w:id="77"/>
    <w:p w:rsidR="004709A7" w:rsidRPr="00B228B9" w:rsidRDefault="001F697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E97387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омплект апелляционных документов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197390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197390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ГВЭ</w:t>
      </w:r>
      <w:r w:rsidR="00EA7A6C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A7A6C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A7A6C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A04984">
        <w:rPr>
          <w:sz w:val="26"/>
          <w:szCs w:val="26"/>
        </w:rPr>
        <w:t xml:space="preserve">. </w:t>
      </w:r>
      <w:r w:rsidR="00FE77C2" w:rsidRPr="0063432F">
        <w:rPr>
          <w:sz w:val="26"/>
          <w:szCs w:val="26"/>
        </w:rPr>
        <w:t>3</w:t>
      </w:r>
      <w:r w:rsidR="00197390" w:rsidRPr="0063432F">
        <w:rPr>
          <w:sz w:val="26"/>
          <w:szCs w:val="26"/>
        </w:rPr>
        <w:t xml:space="preserve"> </w:t>
      </w:r>
      <w:r w:rsidR="00A04984">
        <w:rPr>
          <w:sz w:val="26"/>
          <w:szCs w:val="26"/>
        </w:rPr>
        <w:t xml:space="preserve">раздела </w:t>
      </w:r>
      <w:r w:rsidR="00367246">
        <w:rPr>
          <w:sz w:val="26"/>
          <w:szCs w:val="26"/>
        </w:rPr>
        <w:t>8</w:t>
      </w:r>
      <w:r w:rsidR="00A04984">
        <w:rPr>
          <w:sz w:val="26"/>
          <w:szCs w:val="26"/>
        </w:rPr>
        <w:t xml:space="preserve"> </w:t>
      </w:r>
      <w:r w:rsidR="00197390" w:rsidRPr="0063432F">
        <w:rPr>
          <w:sz w:val="26"/>
          <w:szCs w:val="26"/>
        </w:rPr>
        <w:t xml:space="preserve">настоящих методических </w:t>
      </w:r>
      <w:r w:rsidR="008445EC" w:rsidRPr="008445EC">
        <w:rPr>
          <w:sz w:val="26"/>
          <w:szCs w:val="26"/>
        </w:rPr>
        <w:t>рекомендаций</w:t>
      </w:r>
      <w:r w:rsidR="00EA7A6C" w:rsidRPr="0063432F">
        <w:rPr>
          <w:sz w:val="26"/>
          <w:szCs w:val="26"/>
        </w:rPr>
        <w:t>;</w:t>
      </w:r>
      <w:r w:rsidR="009A4A0F" w:rsidRPr="00B228B9">
        <w:rPr>
          <w:sz w:val="26"/>
          <w:szCs w:val="26"/>
        </w:rPr>
        <w:t xml:space="preserve"> </w:t>
      </w:r>
      <w:proofErr w:type="gramStart"/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4709A7" w:rsidRPr="0063432F">
        <w:rPr>
          <w:sz w:val="26"/>
          <w:szCs w:val="26"/>
        </w:rPr>
        <w:t>ень получения апелляционных комплектов документов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4709A7" w:rsidRPr="0063432F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9A4A0F" w:rsidRPr="0063432F">
        <w:rPr>
          <w:sz w:val="26"/>
          <w:szCs w:val="26"/>
        </w:rPr>
        <w:t xml:space="preserve"> до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4709A7" w:rsidRPr="0063432F">
        <w:rPr>
          <w:sz w:val="26"/>
          <w:szCs w:val="26"/>
        </w:rPr>
        <w:t>аседания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709A7" w:rsidRPr="0063432F">
        <w:rPr>
          <w:sz w:val="26"/>
          <w:szCs w:val="26"/>
        </w:rPr>
        <w:t>ередать указанные комплекты председателю ПК, который организует работу экспертов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709A7" w:rsidRPr="0063432F">
        <w:rPr>
          <w:sz w:val="26"/>
          <w:szCs w:val="26"/>
        </w:rPr>
        <w:t>о установлению правильности оценивания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4709A7" w:rsidRPr="0063432F">
        <w:rPr>
          <w:sz w:val="26"/>
          <w:szCs w:val="26"/>
        </w:rPr>
        <w:t>азвернутым и (или) устным ответом и (или)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4709A7" w:rsidRPr="0063432F">
        <w:rPr>
          <w:sz w:val="26"/>
          <w:szCs w:val="26"/>
        </w:rPr>
        <w:t>еобходимости изменения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4709A7" w:rsidRPr="0063432F">
        <w:rPr>
          <w:sz w:val="26"/>
          <w:szCs w:val="26"/>
        </w:rPr>
        <w:t>ыполнение 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4709A7" w:rsidRPr="0063432F">
        <w:rPr>
          <w:sz w:val="26"/>
          <w:szCs w:val="26"/>
        </w:rPr>
        <w:t>азвернутым и (или) устным ответом</w:t>
      </w:r>
      <w:r w:rsidR="004709A7" w:rsidRPr="00B228B9">
        <w:rPr>
          <w:sz w:val="26"/>
          <w:szCs w:val="26"/>
        </w:rPr>
        <w:t>;</w:t>
      </w:r>
      <w:proofErr w:type="gramEnd"/>
    </w:p>
    <w:p w:rsidR="004709A7" w:rsidRPr="00B228B9" w:rsidRDefault="004709A7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lastRenderedPageBreak/>
        <w:t>п</w:t>
      </w:r>
      <w:r w:rsidRPr="0063432F">
        <w:rPr>
          <w:sz w:val="26"/>
          <w:szCs w:val="26"/>
        </w:rPr>
        <w:t>осле проведения экспертами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оответствующей работы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т</w:t>
      </w:r>
      <w:r w:rsidRPr="00B228B9">
        <w:rPr>
          <w:sz w:val="26"/>
          <w:szCs w:val="26"/>
        </w:rPr>
        <w:t>от</w:t>
      </w:r>
      <w:r w:rsidR="009A4A0F" w:rsidRPr="00B228B9">
        <w:rPr>
          <w:sz w:val="26"/>
          <w:szCs w:val="26"/>
        </w:rPr>
        <w:t xml:space="preserve"> же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д</w:t>
      </w:r>
      <w:r w:rsidRPr="00B228B9">
        <w:rPr>
          <w:sz w:val="26"/>
          <w:szCs w:val="26"/>
        </w:rPr>
        <w:t>ень получить</w:t>
      </w:r>
      <w:r w:rsidR="009A4A0F" w:rsidRPr="00B228B9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редседател</w:t>
      </w:r>
      <w:r w:rsidRPr="00B228B9">
        <w:rPr>
          <w:sz w:val="26"/>
          <w:szCs w:val="26"/>
        </w:rPr>
        <w:t>я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пелляционные комплекты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аключения</w:t>
      </w:r>
      <w:r w:rsidRPr="00B228B9">
        <w:rPr>
          <w:sz w:val="26"/>
          <w:szCs w:val="26"/>
        </w:rPr>
        <w:t xml:space="preserve"> экспертов ПК;</w:t>
      </w:r>
    </w:p>
    <w:p w:rsidR="00D04644" w:rsidRPr="0063432F" w:rsidRDefault="004709A7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согласовать график рассмотрения апелляций (дата, время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B228B9">
        <w:rPr>
          <w:sz w:val="26"/>
          <w:szCs w:val="26"/>
        </w:rPr>
        <w:t>,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рганизовать работу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 рассмотрению апелляций;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8" w:name="_Toc254118189"/>
      <w:r w:rsidRPr="0063432F">
        <w:rPr>
          <w:sz w:val="26"/>
          <w:szCs w:val="26"/>
        </w:rPr>
        <w:t>с</w:t>
      </w:r>
      <w:r w:rsidR="0054065C" w:rsidRPr="0063432F">
        <w:rPr>
          <w:sz w:val="26"/>
          <w:szCs w:val="26"/>
        </w:rPr>
        <w:t>овместно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54065C" w:rsidRPr="0063432F">
        <w:rPr>
          <w:sz w:val="26"/>
          <w:szCs w:val="26"/>
        </w:rPr>
        <w:t>ленами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ассмотреть апелляцию</w:t>
      </w:r>
      <w:bookmarkEnd w:id="78"/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рисутствии</w:t>
      </w:r>
      <w:r w:rsidR="002A07DC" w:rsidRPr="0063432F">
        <w:rPr>
          <w:sz w:val="26"/>
          <w:szCs w:val="26"/>
        </w:rPr>
        <w:t xml:space="preserve"> апе</w:t>
      </w:r>
      <w:r w:rsidR="00B75B8E" w:rsidRPr="0063432F">
        <w:rPr>
          <w:sz w:val="26"/>
          <w:szCs w:val="26"/>
        </w:rPr>
        <w:t xml:space="preserve">ллянта </w:t>
      </w:r>
      <w:r w:rsidR="00BF750C" w:rsidRPr="00B228B9">
        <w:rPr>
          <w:sz w:val="26"/>
          <w:szCs w:val="26"/>
        </w:rPr>
        <w:t xml:space="preserve">и (или) его родителей (законных представителей) </w:t>
      </w:r>
      <w:r w:rsidR="00B75B8E" w:rsidRPr="0063432F">
        <w:rPr>
          <w:sz w:val="26"/>
          <w:szCs w:val="26"/>
        </w:rPr>
        <w:t>или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="00BF750C" w:rsidRPr="00B228B9">
        <w:rPr>
          <w:sz w:val="26"/>
          <w:szCs w:val="26"/>
        </w:rPr>
        <w:t xml:space="preserve">х </w:t>
      </w:r>
      <w:r w:rsidR="00B75B8E" w:rsidRPr="0063432F">
        <w:rPr>
          <w:sz w:val="26"/>
          <w:szCs w:val="26"/>
        </w:rPr>
        <w:t>отсутствии.</w:t>
      </w:r>
    </w:p>
    <w:p w:rsidR="0054065C" w:rsidRPr="0063432F" w:rsidRDefault="00B75B8E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9" w:name="_Toc254118190"/>
      <w:r w:rsidRPr="0063432F">
        <w:rPr>
          <w:sz w:val="26"/>
          <w:szCs w:val="26"/>
        </w:rPr>
        <w:t>В</w:t>
      </w:r>
      <w:r w:rsidR="00340E07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присутствии апеллянта и (</w:t>
      </w:r>
      <w:r w:rsidR="0054065C" w:rsidRPr="0063432F">
        <w:rPr>
          <w:sz w:val="26"/>
          <w:szCs w:val="26"/>
        </w:rPr>
        <w:t>или</w:t>
      </w:r>
      <w:r w:rsidRPr="0063432F">
        <w:rPr>
          <w:sz w:val="26"/>
          <w:szCs w:val="26"/>
        </w:rPr>
        <w:t>)</w:t>
      </w:r>
      <w:r w:rsidR="0054065C" w:rsidRPr="0063432F">
        <w:rPr>
          <w:sz w:val="26"/>
          <w:szCs w:val="26"/>
        </w:rPr>
        <w:t xml:space="preserve"> его родителя (законного представителя):</w:t>
      </w:r>
      <w:bookmarkEnd w:id="79"/>
    </w:p>
    <w:p w:rsidR="0054065C" w:rsidRPr="0063432F" w:rsidRDefault="00B75B8E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0" w:name="_Toc254118191"/>
      <w:proofErr w:type="gramStart"/>
      <w:r w:rsidRPr="0063432F">
        <w:rPr>
          <w:sz w:val="26"/>
          <w:szCs w:val="26"/>
        </w:rPr>
        <w:t>предъявить апеллянту и (</w:t>
      </w:r>
      <w:r w:rsidR="0054065C" w:rsidRPr="0063432F">
        <w:rPr>
          <w:sz w:val="26"/>
          <w:szCs w:val="26"/>
        </w:rPr>
        <w:t>или</w:t>
      </w:r>
      <w:r w:rsidRPr="0063432F">
        <w:rPr>
          <w:sz w:val="26"/>
          <w:szCs w:val="26"/>
        </w:rPr>
        <w:t>)</w:t>
      </w:r>
      <w:r w:rsidR="0054065C" w:rsidRPr="0063432F">
        <w:rPr>
          <w:sz w:val="26"/>
          <w:szCs w:val="26"/>
        </w:rPr>
        <w:t xml:space="preserve"> его родителю (законному представителю) </w:t>
      </w:r>
      <w:r w:rsidR="002005F6" w:rsidRPr="0063432F">
        <w:rPr>
          <w:sz w:val="26"/>
          <w:szCs w:val="26"/>
        </w:rPr>
        <w:t>изображения</w:t>
      </w:r>
      <w:r w:rsidR="0054065C" w:rsidRPr="0063432F">
        <w:rPr>
          <w:sz w:val="26"/>
          <w:szCs w:val="26"/>
        </w:rPr>
        <w:t xml:space="preserve"> </w:t>
      </w:r>
      <w:r w:rsidR="00F866A3" w:rsidRPr="0063432F">
        <w:rPr>
          <w:sz w:val="26"/>
          <w:szCs w:val="26"/>
        </w:rPr>
        <w:t xml:space="preserve">бланков </w:t>
      </w:r>
      <w:r w:rsidR="0054065C" w:rsidRPr="0063432F">
        <w:rPr>
          <w:sz w:val="26"/>
          <w:szCs w:val="26"/>
        </w:rPr>
        <w:t>регистрации, бланков ответов №</w:t>
      </w:r>
      <w:r w:rsidR="00C914B2">
        <w:rPr>
          <w:sz w:val="26"/>
          <w:szCs w:val="26"/>
        </w:rPr>
        <w:t xml:space="preserve"> </w:t>
      </w:r>
      <w:r w:rsidR="0054065C" w:rsidRPr="0063432F">
        <w:rPr>
          <w:sz w:val="26"/>
          <w:szCs w:val="26"/>
        </w:rPr>
        <w:t xml:space="preserve">1 и 2, </w:t>
      </w:r>
      <w:r w:rsidR="00F866A3" w:rsidRPr="0063432F">
        <w:rPr>
          <w:sz w:val="26"/>
          <w:szCs w:val="26"/>
        </w:rPr>
        <w:t xml:space="preserve">дополнительных  бланков ответов </w:t>
      </w:r>
      <w:r w:rsidR="009A4A0F">
        <w:rPr>
          <w:sz w:val="26"/>
          <w:szCs w:val="26"/>
        </w:rPr>
        <w:t>№ </w:t>
      </w:r>
      <w:r w:rsidR="00F866A3" w:rsidRPr="0063432F">
        <w:rPr>
          <w:sz w:val="26"/>
          <w:szCs w:val="26"/>
        </w:rPr>
        <w:t>2, бланков</w:t>
      </w:r>
      <w:r w:rsidR="0054065C" w:rsidRPr="0063432F">
        <w:rPr>
          <w:sz w:val="26"/>
          <w:szCs w:val="26"/>
        </w:rPr>
        <w:t>-</w:t>
      </w:r>
      <w:r w:rsidR="00F866A3" w:rsidRPr="0063432F">
        <w:rPr>
          <w:sz w:val="26"/>
          <w:szCs w:val="26"/>
        </w:rPr>
        <w:t>протокол</w:t>
      </w:r>
      <w:r w:rsidR="00A16329" w:rsidRPr="0063432F">
        <w:rPr>
          <w:sz w:val="26"/>
          <w:szCs w:val="26"/>
        </w:rPr>
        <w:t>ов проверки развернутых и (</w:t>
      </w:r>
      <w:r w:rsidR="00F866A3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F866A3" w:rsidRPr="0063432F">
        <w:rPr>
          <w:sz w:val="26"/>
          <w:szCs w:val="26"/>
        </w:rPr>
        <w:t xml:space="preserve"> устных ответов</w:t>
      </w:r>
      <w:r w:rsidR="0054065C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54065C" w:rsidRPr="0063432F">
        <w:rPr>
          <w:sz w:val="26"/>
          <w:szCs w:val="26"/>
        </w:rPr>
        <w:t xml:space="preserve">акже </w:t>
      </w:r>
      <w:r w:rsidR="002005F6" w:rsidRPr="0063432F">
        <w:rPr>
          <w:sz w:val="26"/>
          <w:szCs w:val="26"/>
        </w:rPr>
        <w:t>листы</w:t>
      </w:r>
      <w:r w:rsidR="0054065C" w:rsidRPr="0063432F">
        <w:rPr>
          <w:sz w:val="26"/>
          <w:szCs w:val="26"/>
        </w:rPr>
        <w:t xml:space="preserve"> распознавания бланков</w:t>
      </w:r>
      <w:r w:rsidR="00916AD7" w:rsidRPr="0063432F">
        <w:rPr>
          <w:sz w:val="26"/>
          <w:szCs w:val="26"/>
        </w:rPr>
        <w:t>, файлы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916AD7" w:rsidRPr="0063432F">
        <w:rPr>
          <w:sz w:val="26"/>
          <w:szCs w:val="26"/>
        </w:rPr>
        <w:t>ифровой аудиозаписью устных ответов участников ЕГЭ, изображения экзаменационной работы ГВЭ, протоколы устных ответов обучающегося, сдававшего ГВЭ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916AD7" w:rsidRPr="0063432F">
        <w:rPr>
          <w:sz w:val="26"/>
          <w:szCs w:val="26"/>
        </w:rPr>
        <w:t>стной форме</w:t>
      </w:r>
      <w:r w:rsidR="0054065C" w:rsidRPr="0063432F">
        <w:rPr>
          <w:sz w:val="26"/>
          <w:szCs w:val="26"/>
        </w:rPr>
        <w:t>;</w:t>
      </w:r>
      <w:bookmarkEnd w:id="80"/>
      <w:proofErr w:type="gramEnd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1" w:name="_Toc254118192"/>
      <w:r w:rsidRPr="0063432F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63432F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 xml:space="preserve">кзаменационной работы, </w:t>
      </w:r>
      <w:r w:rsidR="00916AD7" w:rsidRPr="0063432F">
        <w:rPr>
          <w:sz w:val="26"/>
          <w:szCs w:val="26"/>
        </w:rPr>
        <w:t>файлы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916AD7" w:rsidRPr="0063432F">
        <w:rPr>
          <w:sz w:val="26"/>
          <w:szCs w:val="26"/>
        </w:rPr>
        <w:t>ифровой аудиозаписью</w:t>
      </w:r>
      <w:r w:rsidR="00024651" w:rsidRPr="00B228B9">
        <w:rPr>
          <w:sz w:val="26"/>
          <w:szCs w:val="26"/>
        </w:rPr>
        <w:t xml:space="preserve"> </w:t>
      </w:r>
      <w:r w:rsidR="00916AD7" w:rsidRPr="0063432F">
        <w:rPr>
          <w:sz w:val="26"/>
          <w:szCs w:val="26"/>
        </w:rPr>
        <w:t>его устного ответа, протоколы его устных ответов. Д</w:t>
      </w:r>
      <w:r w:rsidRPr="0063432F">
        <w:rPr>
          <w:sz w:val="26"/>
          <w:szCs w:val="26"/>
        </w:rPr>
        <w:t>анный факт должен быть отражен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оответствующих полях протокола 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907DDA" w:rsidRPr="0063432F">
        <w:rPr>
          <w:sz w:val="26"/>
          <w:szCs w:val="26"/>
        </w:rPr>
        <w:t>ведомления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907DDA" w:rsidRPr="0063432F">
        <w:rPr>
          <w:sz w:val="26"/>
          <w:szCs w:val="26"/>
        </w:rPr>
        <w:t xml:space="preserve">езультатах рассмотрения апелляции </w:t>
      </w:r>
      <w:r w:rsidRPr="0063432F">
        <w:rPr>
          <w:sz w:val="26"/>
          <w:szCs w:val="26"/>
        </w:rPr>
        <w:t>вместе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атой рассмотрения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одписью апеллянта</w:t>
      </w:r>
      <w:bookmarkEnd w:id="81"/>
      <w:r w:rsidRPr="0063432F">
        <w:rPr>
          <w:sz w:val="26"/>
          <w:szCs w:val="26"/>
        </w:rPr>
        <w:t>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2" w:name="_Toc254118193"/>
      <w:r w:rsidRPr="0063432F">
        <w:rPr>
          <w:sz w:val="26"/>
          <w:szCs w:val="26"/>
        </w:rPr>
        <w:t>в случае обнаружения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ли РЦОИ ошибок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аспознавании </w:t>
      </w:r>
      <w:r w:rsidR="00944488" w:rsidRPr="0063432F">
        <w:rPr>
          <w:sz w:val="26"/>
          <w:szCs w:val="26"/>
        </w:rPr>
        <w:t xml:space="preserve">символов </w:t>
      </w:r>
      <w:r w:rsidR="00097A0E" w:rsidRPr="0063432F">
        <w:rPr>
          <w:sz w:val="26"/>
          <w:szCs w:val="26"/>
        </w:rPr>
        <w:t xml:space="preserve">    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</w:t>
      </w:r>
      <w:r w:rsidR="00B129CD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 xml:space="preserve">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 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риложении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ротоколу рассмотрения апелляции (форма </w:t>
      </w:r>
      <w:r w:rsidR="00E96ACE" w:rsidRPr="00B228B9">
        <w:rPr>
          <w:sz w:val="26"/>
          <w:szCs w:val="26"/>
        </w:rPr>
        <w:t xml:space="preserve">2-АП, </w:t>
      </w:r>
      <w:r w:rsidRPr="0063432F">
        <w:rPr>
          <w:sz w:val="26"/>
          <w:szCs w:val="26"/>
        </w:rPr>
        <w:t>2-АП</w:t>
      </w:r>
      <w:r w:rsidR="00E96ACE" w:rsidRPr="00B228B9">
        <w:rPr>
          <w:sz w:val="26"/>
          <w:szCs w:val="26"/>
        </w:rPr>
        <w:t>-1</w:t>
      </w:r>
      <w:r w:rsidRPr="0063432F">
        <w:rPr>
          <w:sz w:val="26"/>
          <w:szCs w:val="26"/>
        </w:rPr>
        <w:t>) соответствующие корректировки;</w:t>
      </w:r>
      <w:bookmarkEnd w:id="82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3" w:name="_Toc254118194"/>
      <w:r w:rsidRPr="0063432F">
        <w:rPr>
          <w:sz w:val="26"/>
          <w:szCs w:val="26"/>
        </w:rPr>
        <w:t>в случае возникновения</w:t>
      </w:r>
      <w:r w:rsidR="009A4A0F" w:rsidRPr="0063432F">
        <w:rPr>
          <w:sz w:val="26"/>
          <w:szCs w:val="26"/>
        </w:rPr>
        <w:t xml:space="preserve"> у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пеллянта претензий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BC7288" w:rsidRPr="0063432F">
        <w:rPr>
          <w:sz w:val="26"/>
          <w:szCs w:val="26"/>
        </w:rPr>
        <w:t>цениванию развернутых</w:t>
      </w:r>
      <w:r w:rsidR="00B75B8E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              </w:t>
      </w:r>
      <w:r w:rsidR="00B75B8E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B75B8E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</w:t>
      </w:r>
      <w:r w:rsidRPr="0063432F">
        <w:rPr>
          <w:sz w:val="26"/>
          <w:szCs w:val="26"/>
        </w:rPr>
        <w:t xml:space="preserve"> ответов совместно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>кспертами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ассмотреть претензии апеллянта;</w:t>
      </w:r>
      <w:bookmarkEnd w:id="83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4" w:name="_Toc254118195"/>
      <w:proofErr w:type="gramStart"/>
      <w:r w:rsidRPr="0063432F">
        <w:rPr>
          <w:sz w:val="26"/>
          <w:szCs w:val="26"/>
        </w:rPr>
        <w:t>в случае обнаружения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ого факта, что развёрнутые </w:t>
      </w:r>
      <w:r w:rsidR="00B75B8E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B75B8E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устные </w:t>
      </w:r>
      <w:r w:rsidRPr="0063432F">
        <w:rPr>
          <w:sz w:val="26"/>
          <w:szCs w:val="26"/>
        </w:rPr>
        <w:t>ответы проверены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ценены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становленными требованиями, необходимо 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риложении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(</w:t>
      </w:r>
      <w:r w:rsidR="00386F49" w:rsidRPr="0063432F">
        <w:rPr>
          <w:sz w:val="26"/>
          <w:szCs w:val="26"/>
        </w:rPr>
        <w:t>форм</w:t>
      </w:r>
      <w:r w:rsidR="00386F49">
        <w:rPr>
          <w:sz w:val="26"/>
          <w:szCs w:val="26"/>
        </w:rPr>
        <w:t>а</w:t>
      </w:r>
      <w:r w:rsidR="00386F49" w:rsidRPr="0063432F">
        <w:rPr>
          <w:sz w:val="26"/>
          <w:szCs w:val="26"/>
        </w:rPr>
        <w:t xml:space="preserve"> </w:t>
      </w:r>
      <w:r w:rsidR="00C869AF" w:rsidRPr="0063432F">
        <w:rPr>
          <w:sz w:val="26"/>
          <w:szCs w:val="26"/>
        </w:rPr>
        <w:t>2-АП</w:t>
      </w:r>
      <w:r w:rsidRPr="0063432F">
        <w:rPr>
          <w:sz w:val="26"/>
          <w:szCs w:val="26"/>
        </w:rPr>
        <w:t>) соответствующие изменения</w:t>
      </w:r>
      <w:bookmarkEnd w:id="84"/>
      <w:r w:rsidRPr="0063432F">
        <w:rPr>
          <w:sz w:val="26"/>
          <w:szCs w:val="26"/>
        </w:rPr>
        <w:t>;</w:t>
      </w:r>
      <w:proofErr w:type="gramEnd"/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5" w:name="_Toc254118196"/>
      <w:r w:rsidRPr="0063432F">
        <w:rPr>
          <w:sz w:val="26"/>
          <w:szCs w:val="26"/>
        </w:rPr>
        <w:t>в</w:t>
      </w:r>
      <w:r w:rsidR="00340E07" w:rsidRPr="0063432F">
        <w:rPr>
          <w:sz w:val="26"/>
          <w:szCs w:val="26"/>
        </w:rPr>
        <w:t xml:space="preserve"> </w:t>
      </w:r>
      <w:r w:rsidR="00C869AF" w:rsidRPr="0063432F">
        <w:rPr>
          <w:sz w:val="26"/>
          <w:szCs w:val="26"/>
        </w:rPr>
        <w:t xml:space="preserve">отсутствие </w:t>
      </w:r>
      <w:r w:rsidR="00A16329" w:rsidRPr="0063432F">
        <w:rPr>
          <w:sz w:val="26"/>
          <w:szCs w:val="26"/>
        </w:rPr>
        <w:t>апеллянта и (</w:t>
      </w:r>
      <w:r w:rsidR="0054065C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54065C" w:rsidRPr="0063432F">
        <w:rPr>
          <w:sz w:val="26"/>
          <w:szCs w:val="26"/>
        </w:rPr>
        <w:t xml:space="preserve"> его родителя (законного представителя) рассмотреть пре</w:t>
      </w:r>
      <w:r w:rsidR="008F5EBC" w:rsidRPr="0063432F">
        <w:rPr>
          <w:sz w:val="26"/>
          <w:szCs w:val="26"/>
        </w:rPr>
        <w:t>дставленные материалы апелляции;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обнаружения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шибок при оценивании развернутых</w:t>
      </w:r>
      <w:r w:rsidR="00B75B8E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                                  </w:t>
      </w:r>
      <w:r w:rsidR="00B75B8E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B75B8E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</w:t>
      </w:r>
      <w:r w:rsidRPr="0063432F">
        <w:rPr>
          <w:sz w:val="26"/>
          <w:szCs w:val="26"/>
        </w:rPr>
        <w:t xml:space="preserve"> ответов 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риложении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96A79" w:rsidRPr="0063432F">
        <w:rPr>
          <w:sz w:val="26"/>
          <w:szCs w:val="26"/>
        </w:rPr>
        <w:t xml:space="preserve">ротоколу </w:t>
      </w:r>
      <w:r w:rsidRPr="0063432F">
        <w:rPr>
          <w:sz w:val="26"/>
          <w:szCs w:val="26"/>
        </w:rPr>
        <w:t>рассмотрения апелляции (</w:t>
      </w:r>
      <w:r w:rsidR="00386F49" w:rsidRPr="00A72933">
        <w:rPr>
          <w:sz w:val="26"/>
          <w:szCs w:val="26"/>
        </w:rPr>
        <w:t>форм</w:t>
      </w:r>
      <w:r w:rsidR="00386F49">
        <w:rPr>
          <w:sz w:val="26"/>
          <w:szCs w:val="26"/>
        </w:rPr>
        <w:t>а</w:t>
      </w:r>
      <w:r w:rsidR="00386F49" w:rsidRPr="00A72933">
        <w:rPr>
          <w:sz w:val="26"/>
          <w:szCs w:val="26"/>
        </w:rPr>
        <w:t xml:space="preserve"> </w:t>
      </w:r>
      <w:r w:rsidR="00C869AF" w:rsidRPr="00A72933">
        <w:rPr>
          <w:sz w:val="26"/>
          <w:szCs w:val="26"/>
        </w:rPr>
        <w:t>2-АП</w:t>
      </w:r>
      <w:r w:rsidRPr="00A72933">
        <w:rPr>
          <w:sz w:val="26"/>
          <w:szCs w:val="26"/>
        </w:rPr>
        <w:t>)</w:t>
      </w:r>
      <w:r w:rsidRPr="0063432F">
        <w:rPr>
          <w:sz w:val="26"/>
          <w:szCs w:val="26"/>
        </w:rPr>
        <w:t xml:space="preserve"> решение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ересчёте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азвернутые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устные </w:t>
      </w:r>
      <w:r w:rsidRPr="0063432F">
        <w:rPr>
          <w:sz w:val="26"/>
          <w:szCs w:val="26"/>
        </w:rPr>
        <w:t>ответы, которые были оценены ошибочно;</w:t>
      </w:r>
      <w:proofErr w:type="gramEnd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утвердить решение КК;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6" w:name="_Toc254118199"/>
      <w:bookmarkEnd w:id="85"/>
      <w:proofErr w:type="gramStart"/>
      <w:r w:rsidRPr="00326B05">
        <w:rPr>
          <w:sz w:val="26"/>
          <w:szCs w:val="26"/>
        </w:rPr>
        <w:t>у</w:t>
      </w:r>
      <w:r w:rsidR="0054065C" w:rsidRPr="00326B05">
        <w:rPr>
          <w:sz w:val="26"/>
          <w:szCs w:val="26"/>
        </w:rPr>
        <w:t xml:space="preserve">достоверить своей подписью </w:t>
      </w:r>
      <w:r w:rsidR="00C96A79" w:rsidRPr="00326B05">
        <w:rPr>
          <w:sz w:val="26"/>
          <w:szCs w:val="26"/>
        </w:rPr>
        <w:t xml:space="preserve">протокол </w:t>
      </w:r>
      <w:r w:rsidR="00DE1703" w:rsidRPr="00326B05">
        <w:rPr>
          <w:sz w:val="26"/>
          <w:szCs w:val="26"/>
        </w:rPr>
        <w:t>рассмотрения апелляции</w:t>
      </w:r>
      <w:r w:rsidR="009A4A0F" w:rsidRPr="00326B05">
        <w:rPr>
          <w:sz w:val="26"/>
          <w:szCs w:val="26"/>
        </w:rPr>
        <w:t xml:space="preserve"> по р</w:t>
      </w:r>
      <w:r w:rsidR="00800995" w:rsidRPr="00326B05">
        <w:rPr>
          <w:sz w:val="26"/>
          <w:szCs w:val="26"/>
        </w:rPr>
        <w:t xml:space="preserve">езультатам </w:t>
      </w:r>
      <w:r w:rsidR="00386F49">
        <w:rPr>
          <w:sz w:val="26"/>
          <w:szCs w:val="26"/>
        </w:rPr>
        <w:t>ГИА</w:t>
      </w:r>
      <w:r w:rsidR="00386F49" w:rsidRPr="00B228B9">
        <w:rPr>
          <w:sz w:val="26"/>
          <w:szCs w:val="26"/>
        </w:rPr>
        <w:t xml:space="preserve"> </w:t>
      </w:r>
      <w:r w:rsidR="00800995" w:rsidRPr="00B228B9">
        <w:rPr>
          <w:sz w:val="26"/>
          <w:szCs w:val="26"/>
        </w:rPr>
        <w:t>(форма 2-АП)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риложение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ротоколу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4065C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>ыставленными баллами</w:t>
      </w:r>
      <w:r w:rsidR="002005F6" w:rsidRPr="0063432F">
        <w:rPr>
          <w:sz w:val="26"/>
          <w:szCs w:val="26"/>
        </w:rPr>
        <w:t xml:space="preserve"> (форма 2-АП</w:t>
      </w:r>
      <w:r w:rsidR="00800995" w:rsidRPr="00B228B9">
        <w:rPr>
          <w:sz w:val="26"/>
          <w:szCs w:val="26"/>
        </w:rPr>
        <w:t>-1, 2-АП-2, 2-АП-3</w:t>
      </w:r>
      <w:r w:rsidR="002005F6" w:rsidRPr="0063432F">
        <w:rPr>
          <w:sz w:val="26"/>
          <w:szCs w:val="26"/>
        </w:rPr>
        <w:t>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 xml:space="preserve">рганизовать передачу копии </w:t>
      </w:r>
      <w:r w:rsidR="00C96A79" w:rsidRPr="0063432F">
        <w:rPr>
          <w:sz w:val="26"/>
          <w:szCs w:val="26"/>
        </w:rPr>
        <w:t xml:space="preserve">протокола </w:t>
      </w:r>
      <w:r w:rsidR="00DE1703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риложением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 (если приложение заполнялось) для</w:t>
      </w:r>
      <w:r w:rsidR="00AA145B" w:rsidRPr="0063432F">
        <w:rPr>
          <w:sz w:val="26"/>
          <w:szCs w:val="26"/>
        </w:rPr>
        <w:t xml:space="preserve"> внесения сведений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AA145B" w:rsidRPr="0063432F">
        <w:rPr>
          <w:sz w:val="26"/>
          <w:szCs w:val="26"/>
        </w:rPr>
        <w:t xml:space="preserve">ассмотрении </w:t>
      </w:r>
      <w:r w:rsidR="00B129CD" w:rsidRPr="0063432F">
        <w:rPr>
          <w:sz w:val="26"/>
          <w:szCs w:val="26"/>
        </w:rPr>
        <w:t xml:space="preserve">апелляции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AA145B" w:rsidRPr="0063432F">
        <w:rPr>
          <w:sz w:val="26"/>
          <w:szCs w:val="26"/>
        </w:rPr>
        <w:t>ИС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AA145B" w:rsidRPr="0063432F">
        <w:rPr>
          <w:sz w:val="26"/>
          <w:szCs w:val="26"/>
        </w:rPr>
        <w:t>ередаче</w:t>
      </w:r>
      <w:r w:rsidR="009A4A0F" w:rsidRPr="0063432F">
        <w:rPr>
          <w:sz w:val="26"/>
          <w:szCs w:val="26"/>
        </w:rPr>
        <w:t xml:space="preserve"> их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="0054065C" w:rsidRPr="0063432F">
        <w:rPr>
          <w:sz w:val="26"/>
          <w:szCs w:val="26"/>
        </w:rPr>
        <w:t>лектронного изображения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AA145B" w:rsidRPr="0063432F">
        <w:rPr>
          <w:sz w:val="26"/>
          <w:szCs w:val="26"/>
        </w:rPr>
        <w:t>ИС</w:t>
      </w:r>
      <w:r w:rsidR="0054065C" w:rsidRPr="0063432F">
        <w:rPr>
          <w:sz w:val="26"/>
          <w:szCs w:val="26"/>
        </w:rPr>
        <w:t>;</w:t>
      </w:r>
      <w:bookmarkEnd w:id="86"/>
      <w:proofErr w:type="gramEnd"/>
    </w:p>
    <w:p w:rsidR="00916AD7" w:rsidRPr="0063432F" w:rsidRDefault="00916AD7" w:rsidP="0063432F">
      <w:pPr>
        <w:pStyle w:val="af3"/>
        <w:ind w:left="0" w:firstLine="709"/>
        <w:jc w:val="both"/>
        <w:rPr>
          <w:sz w:val="26"/>
          <w:szCs w:val="26"/>
        </w:rPr>
      </w:pPr>
      <w:r w:rsidRPr="00A72933">
        <w:rPr>
          <w:sz w:val="26"/>
          <w:szCs w:val="26"/>
        </w:rPr>
        <w:t>в случае апелляции</w:t>
      </w:r>
      <w:r w:rsidR="009A4A0F" w:rsidRPr="00A72933">
        <w:rPr>
          <w:sz w:val="26"/>
          <w:szCs w:val="26"/>
        </w:rPr>
        <w:t xml:space="preserve"> о н</w:t>
      </w:r>
      <w:r w:rsidR="003D2A52" w:rsidRPr="00A72933">
        <w:rPr>
          <w:sz w:val="26"/>
          <w:szCs w:val="26"/>
        </w:rPr>
        <w:t>есогласии</w:t>
      </w:r>
      <w:r w:rsidR="009A4A0F" w:rsidRPr="00A72933">
        <w:rPr>
          <w:sz w:val="26"/>
          <w:szCs w:val="26"/>
        </w:rPr>
        <w:t xml:space="preserve"> с в</w:t>
      </w:r>
      <w:r w:rsidR="003D2A52" w:rsidRPr="00A72933">
        <w:rPr>
          <w:sz w:val="26"/>
          <w:szCs w:val="26"/>
        </w:rPr>
        <w:t>ыставленными баллами</w:t>
      </w:r>
      <w:r w:rsidRPr="00A72933">
        <w:rPr>
          <w:sz w:val="26"/>
          <w:szCs w:val="26"/>
        </w:rPr>
        <w:t xml:space="preserve"> ГВЭ удостоверить своей подписью </w:t>
      </w:r>
      <w:r w:rsidR="00C96A79" w:rsidRPr="00A72933">
        <w:rPr>
          <w:sz w:val="26"/>
          <w:szCs w:val="26"/>
        </w:rPr>
        <w:t xml:space="preserve">протокол </w:t>
      </w:r>
      <w:r w:rsidR="008F5EBC" w:rsidRPr="00A72933">
        <w:rPr>
          <w:sz w:val="26"/>
          <w:szCs w:val="26"/>
        </w:rPr>
        <w:t xml:space="preserve">рассмотрения апелляции, </w:t>
      </w:r>
      <w:r w:rsidRPr="00A72933">
        <w:rPr>
          <w:sz w:val="26"/>
          <w:szCs w:val="26"/>
        </w:rPr>
        <w:t>приложение</w:t>
      </w:r>
      <w:r w:rsidR="009A4A0F" w:rsidRPr="00A72933">
        <w:rPr>
          <w:sz w:val="26"/>
          <w:szCs w:val="26"/>
        </w:rPr>
        <w:t xml:space="preserve"> к п</w:t>
      </w:r>
      <w:r w:rsidRPr="00A72933">
        <w:rPr>
          <w:sz w:val="26"/>
          <w:szCs w:val="26"/>
        </w:rPr>
        <w:t>ротоколу</w:t>
      </w:r>
      <w:r w:rsidR="009A4A0F" w:rsidRPr="00A72933">
        <w:rPr>
          <w:sz w:val="26"/>
          <w:szCs w:val="26"/>
        </w:rPr>
        <w:t xml:space="preserve"> о н</w:t>
      </w:r>
      <w:r w:rsidRPr="00A72933">
        <w:rPr>
          <w:sz w:val="26"/>
          <w:szCs w:val="26"/>
        </w:rPr>
        <w:t>есогласии</w:t>
      </w:r>
      <w:r w:rsidR="009A4A0F" w:rsidRPr="00A72933">
        <w:rPr>
          <w:sz w:val="26"/>
          <w:szCs w:val="26"/>
        </w:rPr>
        <w:t xml:space="preserve"> с в</w:t>
      </w:r>
      <w:r w:rsidRPr="00A72933">
        <w:rPr>
          <w:sz w:val="26"/>
          <w:szCs w:val="26"/>
        </w:rPr>
        <w:t>ыставленными баллами</w:t>
      </w:r>
      <w:r w:rsidR="009A4A0F" w:rsidRPr="00A72933">
        <w:rPr>
          <w:sz w:val="26"/>
          <w:szCs w:val="26"/>
        </w:rPr>
        <w:t xml:space="preserve"> и о</w:t>
      </w:r>
      <w:r w:rsidRPr="00A72933">
        <w:rPr>
          <w:sz w:val="26"/>
          <w:szCs w:val="26"/>
        </w:rPr>
        <w:t xml:space="preserve">рганизовать </w:t>
      </w:r>
      <w:r w:rsidR="004F669E" w:rsidRPr="00A72933">
        <w:rPr>
          <w:sz w:val="26"/>
          <w:szCs w:val="26"/>
        </w:rPr>
        <w:t>пересчет результатов ГВЭ</w:t>
      </w:r>
      <w:r w:rsidRPr="00A72933">
        <w:rPr>
          <w:sz w:val="26"/>
          <w:szCs w:val="26"/>
        </w:rPr>
        <w:t>;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7" w:name="_Toc254118200"/>
      <w:r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олучить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</w:t>
      </w:r>
      <w:bookmarkStart w:id="88" w:name="_Toc254118202"/>
      <w:bookmarkEnd w:id="87"/>
      <w:r w:rsidR="00481A85" w:rsidRPr="0063432F">
        <w:rPr>
          <w:sz w:val="26"/>
          <w:szCs w:val="26"/>
        </w:rPr>
        <w:t xml:space="preserve"> </w:t>
      </w:r>
      <w:r w:rsidR="0054065C" w:rsidRPr="0063432F">
        <w:rPr>
          <w:sz w:val="26"/>
          <w:szCs w:val="26"/>
        </w:rPr>
        <w:t>протокол результатов ЕГЭ, полученный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F866A3" w:rsidRPr="0063432F">
        <w:rPr>
          <w:sz w:val="26"/>
          <w:szCs w:val="26"/>
        </w:rPr>
        <w:t>ИС</w:t>
      </w:r>
      <w:r w:rsidR="0054065C" w:rsidRPr="0063432F">
        <w:rPr>
          <w:sz w:val="26"/>
          <w:szCs w:val="26"/>
        </w:rPr>
        <w:t>, содержащий пересчитанные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proofErr w:type="gramStart"/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езультате</w:t>
      </w:r>
      <w:proofErr w:type="gramEnd"/>
      <w:r w:rsidR="0054065C" w:rsidRPr="0063432F">
        <w:rPr>
          <w:sz w:val="26"/>
          <w:szCs w:val="26"/>
        </w:rPr>
        <w:t xml:space="preserve"> корректировок итоговые баллы апеллянтов</w:t>
      </w:r>
      <w:bookmarkEnd w:id="88"/>
      <w:r w:rsidR="003D604F" w:rsidRPr="0063432F">
        <w:rPr>
          <w:sz w:val="26"/>
          <w:szCs w:val="26"/>
        </w:rPr>
        <w:t xml:space="preserve">; </w:t>
      </w:r>
    </w:p>
    <w:p w:rsidR="004F669E" w:rsidRPr="0063432F" w:rsidRDefault="004F669E" w:rsidP="0063432F">
      <w:pPr>
        <w:pStyle w:val="af3"/>
        <w:ind w:left="0" w:firstLine="709"/>
        <w:jc w:val="both"/>
        <w:rPr>
          <w:sz w:val="26"/>
          <w:szCs w:val="26"/>
        </w:rPr>
      </w:pPr>
      <w:r w:rsidRPr="00A72933">
        <w:rPr>
          <w:sz w:val="26"/>
          <w:szCs w:val="26"/>
        </w:rPr>
        <w:lastRenderedPageBreak/>
        <w:t>получить</w:t>
      </w:r>
      <w:r w:rsidR="009A4A0F" w:rsidRPr="00A72933">
        <w:rPr>
          <w:sz w:val="26"/>
          <w:szCs w:val="26"/>
        </w:rPr>
        <w:t xml:space="preserve"> от о</w:t>
      </w:r>
      <w:r w:rsidR="003D604F" w:rsidRPr="00A72933">
        <w:rPr>
          <w:sz w:val="26"/>
          <w:szCs w:val="26"/>
        </w:rPr>
        <w:t>тветственного секретаря</w:t>
      </w:r>
      <w:r w:rsidR="009A4A0F" w:rsidRPr="00A72933">
        <w:rPr>
          <w:sz w:val="26"/>
          <w:szCs w:val="26"/>
        </w:rPr>
        <w:t xml:space="preserve"> КК п</w:t>
      </w:r>
      <w:r w:rsidRPr="00A72933">
        <w:rPr>
          <w:sz w:val="26"/>
          <w:szCs w:val="26"/>
        </w:rPr>
        <w:t>ротокол результатов ГВЭ, содержащий пересчитанные</w:t>
      </w:r>
      <w:r w:rsidR="009A4A0F" w:rsidRPr="00A72933">
        <w:rPr>
          <w:sz w:val="26"/>
          <w:szCs w:val="26"/>
        </w:rPr>
        <w:t xml:space="preserve"> в р</w:t>
      </w:r>
      <w:r w:rsidRPr="00A72933">
        <w:rPr>
          <w:sz w:val="26"/>
          <w:szCs w:val="26"/>
        </w:rPr>
        <w:t>езультате корректировок итоговые баллы апеллянтов</w:t>
      </w:r>
      <w:r w:rsidR="003D604F" w:rsidRPr="00A72933">
        <w:rPr>
          <w:sz w:val="26"/>
          <w:szCs w:val="26"/>
        </w:rPr>
        <w:t>;</w:t>
      </w:r>
    </w:p>
    <w:p w:rsidR="0054065C" w:rsidRPr="0063432F" w:rsidRDefault="00C869AF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9" w:name="_Toc254118204"/>
      <w:r w:rsidRPr="0063432F">
        <w:rPr>
          <w:sz w:val="26"/>
          <w:szCs w:val="26"/>
        </w:rPr>
        <w:t xml:space="preserve">после утверждения пересчитанных результатов ГЭК </w:t>
      </w:r>
      <w:r w:rsidR="00E50BE5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рганизовать ознакомление апеллянтов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езультатами</w:t>
      </w:r>
      <w:r w:rsidR="009A4A0F" w:rsidRPr="0063432F">
        <w:rPr>
          <w:sz w:val="26"/>
          <w:szCs w:val="26"/>
        </w:rPr>
        <w:t xml:space="preserve"> их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54065C" w:rsidRPr="0063432F">
        <w:rPr>
          <w:sz w:val="26"/>
          <w:szCs w:val="26"/>
        </w:rPr>
        <w:t>пелляций.</w:t>
      </w:r>
      <w:bookmarkEnd w:id="89"/>
    </w:p>
    <w:p w:rsidR="0054065C" w:rsidRPr="0063432F" w:rsidRDefault="00E51E76" w:rsidP="006B3FE5">
      <w:pPr>
        <w:pStyle w:val="20"/>
      </w:pPr>
      <w:bookmarkStart w:id="90" w:name="_Toc254118205"/>
      <w:bookmarkStart w:id="91" w:name="_Toc411955886"/>
      <w:bookmarkStart w:id="92" w:name="_Toc435626900"/>
      <w:bookmarkStart w:id="93" w:name="_Toc468700792"/>
      <w:r>
        <w:t>9</w:t>
      </w:r>
      <w:r w:rsidR="00E50BE5" w:rsidRPr="0063432F">
        <w:t xml:space="preserve">.2. </w:t>
      </w:r>
      <w:r w:rsidR="0054065C" w:rsidRPr="0063432F">
        <w:t>Правила для членов КК</w:t>
      </w:r>
      <w:bookmarkEnd w:id="90"/>
      <w:bookmarkEnd w:id="91"/>
      <w:bookmarkEnd w:id="92"/>
      <w:bookmarkEnd w:id="93"/>
    </w:p>
    <w:p w:rsidR="0054065C" w:rsidRPr="0063432F" w:rsidRDefault="00E50BE5" w:rsidP="0063432F">
      <w:pPr>
        <w:pStyle w:val="af3"/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bookmarkStart w:id="94" w:name="_Toc254118206"/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рассмотрении апелляции</w:t>
      </w:r>
      <w:bookmarkEnd w:id="94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 xml:space="preserve">арушении установленного порядка </w:t>
      </w:r>
      <w:r w:rsidR="00AD7D44" w:rsidRPr="0063432F">
        <w:rPr>
          <w:b/>
          <w:sz w:val="26"/>
          <w:szCs w:val="26"/>
        </w:rPr>
        <w:t>проведения ГИА</w:t>
      </w:r>
      <w:r w:rsidR="0054065C" w:rsidRPr="0063432F">
        <w:rPr>
          <w:b/>
          <w:sz w:val="26"/>
          <w:szCs w:val="26"/>
        </w:rPr>
        <w:t xml:space="preserve"> члены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="0054065C" w:rsidRPr="0063432F">
        <w:rPr>
          <w:b/>
          <w:sz w:val="26"/>
          <w:szCs w:val="26"/>
        </w:rPr>
        <w:t>олжны: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5" w:name="_Toc254118207"/>
      <w:bookmarkStart w:id="96" w:name="_Toc254118212"/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BC3F95" w:rsidRPr="0063432F">
        <w:rPr>
          <w:sz w:val="26"/>
          <w:szCs w:val="26"/>
        </w:rPr>
        <w:t>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Pr="0063432F">
        <w:rPr>
          <w:sz w:val="26"/>
          <w:szCs w:val="26"/>
        </w:rPr>
        <w:t xml:space="preserve"> (форма ППЭ-02)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205D7"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4205D7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</w:t>
      </w:r>
      <w:r w:rsidR="004205D7" w:rsidRPr="0063432F">
        <w:rPr>
          <w:sz w:val="26"/>
          <w:szCs w:val="26"/>
        </w:rPr>
        <w:t>м</w:t>
      </w:r>
      <w:r w:rsidRPr="0063432F">
        <w:rPr>
          <w:sz w:val="26"/>
          <w:szCs w:val="26"/>
        </w:rPr>
        <w:t xml:space="preserve">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проверки сведений,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 (форма ППЭ-03),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>акже информацию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ремени рассмотрения апелляции;</w:t>
      </w:r>
      <w:bookmarkEnd w:id="95"/>
      <w:r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7" w:name="_Toc254118208"/>
      <w:r w:rsidRPr="0063432F">
        <w:rPr>
          <w:sz w:val="26"/>
          <w:szCs w:val="26"/>
        </w:rPr>
        <w:t>присутствовать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аседании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назначенное время;</w:t>
      </w:r>
      <w:bookmarkEnd w:id="97"/>
      <w:r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8" w:name="_Toc254118209"/>
      <w:r w:rsidRPr="0063432F">
        <w:rPr>
          <w:sz w:val="26"/>
          <w:szCs w:val="26"/>
        </w:rPr>
        <w:t>рассмотреть поданную апелляцию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пределить соответствие изложенных </w:t>
      </w:r>
      <w:r w:rsidR="00097A0E" w:rsidRPr="0063432F">
        <w:rPr>
          <w:sz w:val="26"/>
          <w:szCs w:val="26"/>
        </w:rPr>
        <w:t xml:space="preserve">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 фактов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еальной ситуации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ПЭ</w:t>
      </w:r>
      <w:bookmarkEnd w:id="98"/>
      <w:r w:rsidR="00813709" w:rsidRPr="0063432F">
        <w:rPr>
          <w:sz w:val="26"/>
          <w:szCs w:val="26"/>
        </w:rPr>
        <w:t>.</w:t>
      </w:r>
      <w:r w:rsidRPr="0063432F">
        <w:rPr>
          <w:sz w:val="26"/>
          <w:szCs w:val="26"/>
        </w:rPr>
        <w:t xml:space="preserve"> </w:t>
      </w:r>
    </w:p>
    <w:p w:rsidR="0054065C" w:rsidRPr="0063432F" w:rsidRDefault="00813709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9" w:name="_Toc254118210"/>
      <w:r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>ынести свое решение:</w:t>
      </w:r>
      <w:bookmarkEnd w:id="99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апелляции, если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ризнала обстоятельства, изложенные </w:t>
      </w:r>
      <w:r w:rsidR="00097A0E" w:rsidRPr="0063432F">
        <w:rPr>
          <w:sz w:val="26"/>
          <w:szCs w:val="26"/>
        </w:rPr>
        <w:t xml:space="preserve">  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несущественными или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меющими место;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удовлетворении апелляции, если факты, изложенные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оказали существенное влияние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езультаты </w:t>
      </w:r>
      <w:r w:rsidR="004D175A" w:rsidRPr="0063432F">
        <w:rPr>
          <w:sz w:val="26"/>
          <w:szCs w:val="26"/>
        </w:rPr>
        <w:t>ГИА</w:t>
      </w:r>
      <w:r w:rsidRPr="0063432F">
        <w:rPr>
          <w:sz w:val="26"/>
          <w:szCs w:val="26"/>
        </w:rPr>
        <w:t xml:space="preserve">; </w:t>
      </w:r>
    </w:p>
    <w:p w:rsidR="0054065C" w:rsidRPr="0063432F" w:rsidRDefault="00BC3F9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0" w:name="_Toc254118211"/>
      <w:r w:rsidRPr="0063432F">
        <w:rPr>
          <w:sz w:val="26"/>
          <w:szCs w:val="26"/>
        </w:rPr>
        <w:t>поставить свою подпись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651EC" w:rsidRPr="0063432F">
        <w:rPr>
          <w:sz w:val="26"/>
          <w:szCs w:val="26"/>
        </w:rPr>
        <w:t>ротоколе рассмотрения</w:t>
      </w:r>
      <w:r w:rsidR="0054065C" w:rsidRPr="0063432F">
        <w:rPr>
          <w:sz w:val="26"/>
          <w:szCs w:val="26"/>
        </w:rPr>
        <w:t xml:space="preserve"> 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4065C"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="0054065C" w:rsidRPr="0063432F">
        <w:rPr>
          <w:sz w:val="26"/>
          <w:szCs w:val="26"/>
        </w:rPr>
        <w:t>рафе «</w:t>
      </w:r>
      <w:r w:rsidR="004651EC" w:rsidRPr="0063432F">
        <w:rPr>
          <w:sz w:val="26"/>
          <w:szCs w:val="26"/>
        </w:rPr>
        <w:t>Решение конфликтной комиссии субъекта Р</w:t>
      </w:r>
      <w:r w:rsidR="00320180" w:rsidRPr="0063432F">
        <w:rPr>
          <w:sz w:val="26"/>
          <w:szCs w:val="26"/>
        </w:rPr>
        <w:t xml:space="preserve">оссийской </w:t>
      </w:r>
      <w:r w:rsidR="004651EC" w:rsidRPr="0063432F">
        <w:rPr>
          <w:sz w:val="26"/>
          <w:szCs w:val="26"/>
        </w:rPr>
        <w:t>Ф</w:t>
      </w:r>
      <w:r w:rsidR="00320180" w:rsidRPr="0063432F">
        <w:rPr>
          <w:sz w:val="26"/>
          <w:szCs w:val="26"/>
        </w:rPr>
        <w:t>едерации</w:t>
      </w:r>
      <w:r w:rsidR="0054065C" w:rsidRPr="0063432F">
        <w:rPr>
          <w:sz w:val="26"/>
          <w:szCs w:val="26"/>
        </w:rPr>
        <w:t>»</w:t>
      </w:r>
      <w:bookmarkEnd w:id="100"/>
      <w:r w:rsidR="004651EC" w:rsidRPr="0063432F">
        <w:rPr>
          <w:sz w:val="26"/>
          <w:szCs w:val="26"/>
        </w:rPr>
        <w:t xml:space="preserve"> (форма ППЭ-03)</w:t>
      </w:r>
      <w:r w:rsidR="002A07DC" w:rsidRPr="0063432F">
        <w:rPr>
          <w:sz w:val="26"/>
          <w:szCs w:val="26"/>
        </w:rPr>
        <w:t>.</w:t>
      </w:r>
    </w:p>
    <w:p w:rsidR="0054065C" w:rsidRPr="0063432F" w:rsidRDefault="00E50BE5" w:rsidP="0063432F">
      <w:pPr>
        <w:pStyle w:val="af3"/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рассмотрении апелляции</w:t>
      </w:r>
      <w:bookmarkEnd w:id="96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>ыставленными баллами члены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="0054065C" w:rsidRPr="0063432F">
        <w:rPr>
          <w:b/>
          <w:sz w:val="26"/>
          <w:szCs w:val="26"/>
        </w:rPr>
        <w:t>олжны: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1" w:name="_Toc254118213"/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4651EC" w:rsidRPr="0063432F">
        <w:rPr>
          <w:sz w:val="26"/>
          <w:szCs w:val="26"/>
        </w:rPr>
        <w:t>омплект апелляционных документов,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4651EC" w:rsidRPr="0063432F">
        <w:rPr>
          <w:sz w:val="26"/>
          <w:szCs w:val="26"/>
        </w:rPr>
        <w:t xml:space="preserve">орме </w:t>
      </w:r>
      <w:r w:rsidR="008445EC">
        <w:rPr>
          <w:sz w:val="26"/>
          <w:szCs w:val="26"/>
        </w:rPr>
        <w:t>1-АП</w:t>
      </w:r>
      <w:r w:rsidR="009A4A0F">
        <w:rPr>
          <w:sz w:val="26"/>
          <w:szCs w:val="26"/>
        </w:rPr>
        <w:t xml:space="preserve"> и д</w:t>
      </w:r>
      <w:r w:rsidR="008445EC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651EC" w:rsidRPr="0063432F">
        <w:rPr>
          <w:sz w:val="26"/>
          <w:szCs w:val="26"/>
        </w:rPr>
        <w:t xml:space="preserve">. </w:t>
      </w:r>
      <w:r w:rsidR="007570D5" w:rsidRPr="00B228B9">
        <w:rPr>
          <w:sz w:val="26"/>
          <w:szCs w:val="26"/>
        </w:rPr>
        <w:t>2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4651EC" w:rsidRPr="0063432F">
        <w:rPr>
          <w:sz w:val="26"/>
          <w:szCs w:val="26"/>
        </w:rPr>
        <w:t xml:space="preserve"> либо п. </w:t>
      </w:r>
      <w:r w:rsidR="007570D5" w:rsidRPr="00B228B9">
        <w:rPr>
          <w:sz w:val="26"/>
          <w:szCs w:val="26"/>
        </w:rPr>
        <w:t>3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4651EC" w:rsidRPr="0063432F">
        <w:rPr>
          <w:sz w:val="26"/>
          <w:szCs w:val="26"/>
        </w:rPr>
        <w:t xml:space="preserve"> настоящих методических </w:t>
      </w:r>
      <w:r w:rsidR="008445EC" w:rsidRPr="008445EC">
        <w:rPr>
          <w:sz w:val="26"/>
          <w:szCs w:val="26"/>
        </w:rPr>
        <w:t>рекомендаций</w:t>
      </w:r>
      <w:r w:rsidRPr="0063432F">
        <w:rPr>
          <w:sz w:val="26"/>
          <w:szCs w:val="26"/>
        </w:rPr>
        <w:t xml:space="preserve">, </w:t>
      </w:r>
      <w:r w:rsidR="00CB357C" w:rsidRPr="0063432F">
        <w:rPr>
          <w:sz w:val="26"/>
          <w:szCs w:val="26"/>
        </w:rPr>
        <w:t>заключения экспертов ПК,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акже информацию 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ремени рассмотрения апелляции;</w:t>
      </w:r>
      <w:bookmarkEnd w:id="101"/>
      <w:r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2" w:name="_Toc254118214"/>
      <w:r w:rsidRPr="0063432F">
        <w:rPr>
          <w:sz w:val="26"/>
          <w:szCs w:val="26"/>
        </w:rPr>
        <w:t>прийти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азначенное время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аседание КК;</w:t>
      </w:r>
      <w:bookmarkEnd w:id="102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3" w:name="_Toc254118215"/>
      <w:r w:rsidRPr="0063432F">
        <w:rPr>
          <w:sz w:val="26"/>
          <w:szCs w:val="26"/>
        </w:rPr>
        <w:t>рассмотреть представленны</w:t>
      </w:r>
      <w:r w:rsidR="006F5AF3" w:rsidRPr="0063432F">
        <w:rPr>
          <w:sz w:val="26"/>
          <w:szCs w:val="26"/>
        </w:rPr>
        <w:t>й комплект апелляционных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CB357C" w:rsidRPr="0063432F">
        <w:rPr>
          <w:sz w:val="26"/>
          <w:szCs w:val="26"/>
        </w:rPr>
        <w:t>аключения экспертов ПК</w:t>
      </w:r>
      <w:r w:rsidRPr="0063432F">
        <w:rPr>
          <w:sz w:val="26"/>
          <w:szCs w:val="26"/>
        </w:rPr>
        <w:t>;</w:t>
      </w:r>
      <w:bookmarkEnd w:id="103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4" w:name="_Toc254118216"/>
      <w:r w:rsidRPr="0063432F">
        <w:rPr>
          <w:sz w:val="26"/>
          <w:szCs w:val="26"/>
        </w:rPr>
        <w:t>в случае обнаружения ошибок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аспознавании </w:t>
      </w:r>
      <w:r w:rsidR="004651EC" w:rsidRPr="0063432F">
        <w:rPr>
          <w:sz w:val="26"/>
          <w:szCs w:val="26"/>
        </w:rPr>
        <w:t>символов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ланках ответов №1 подтвердить соответствующие корректировки;</w:t>
      </w:r>
      <w:bookmarkEnd w:id="104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5" w:name="_Toc254118217"/>
      <w:r w:rsidRPr="0063432F">
        <w:rPr>
          <w:sz w:val="26"/>
          <w:szCs w:val="26"/>
        </w:rPr>
        <w:t>в случае обнаружения того факта, что развернуты</w:t>
      </w:r>
      <w:r w:rsidR="00BC7288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 xml:space="preserve">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устные </w:t>
      </w:r>
      <w:r w:rsidRPr="0063432F">
        <w:rPr>
          <w:sz w:val="26"/>
          <w:szCs w:val="26"/>
        </w:rPr>
        <w:t>ответ</w:t>
      </w:r>
      <w:r w:rsidR="00BC7288" w:rsidRPr="0063432F">
        <w:rPr>
          <w:sz w:val="26"/>
          <w:szCs w:val="26"/>
        </w:rPr>
        <w:t>ы</w:t>
      </w:r>
      <w:r w:rsidRPr="0063432F">
        <w:rPr>
          <w:sz w:val="26"/>
          <w:szCs w:val="26"/>
        </w:rPr>
        <w:t xml:space="preserve">  проверены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ценены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становленными требованиями,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="007570D5" w:rsidRPr="00B228B9">
        <w:rPr>
          <w:sz w:val="26"/>
          <w:szCs w:val="26"/>
        </w:rPr>
        <w:t>сновании заключений экспертов</w:t>
      </w:r>
      <w:r w:rsidR="009A4A0F" w:rsidRPr="00B228B9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="007570D5" w:rsidRPr="00B228B9">
        <w:rPr>
          <w:sz w:val="26"/>
          <w:szCs w:val="26"/>
        </w:rPr>
        <w:t xml:space="preserve"> необходимости изменения баллов</w:t>
      </w:r>
      <w:r w:rsidR="009A4A0F" w:rsidRPr="00B228B9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="007570D5" w:rsidRPr="00B228B9">
        <w:rPr>
          <w:sz w:val="26"/>
          <w:szCs w:val="26"/>
        </w:rPr>
        <w:t>ыполнение задания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7570D5" w:rsidRPr="00B228B9">
        <w:rPr>
          <w:sz w:val="26"/>
          <w:szCs w:val="26"/>
        </w:rPr>
        <w:t>азвернутым и (или) устным ответом</w:t>
      </w:r>
      <w:r w:rsidR="00BF750C" w:rsidRPr="00B228B9">
        <w:rPr>
          <w:sz w:val="26"/>
          <w:szCs w:val="26"/>
        </w:rPr>
        <w:t>,</w:t>
      </w:r>
      <w:r w:rsidR="007570D5" w:rsidRPr="00B228B9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принять соответствующие изменения;</w:t>
      </w:r>
      <w:bookmarkEnd w:id="10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6" w:name="_Toc254118218"/>
      <w:r w:rsidRPr="0063432F">
        <w:rPr>
          <w:sz w:val="26"/>
          <w:szCs w:val="26"/>
        </w:rPr>
        <w:t>вынести свое решение;</w:t>
      </w:r>
      <w:bookmarkEnd w:id="106"/>
      <w:r w:rsidRPr="0063432F">
        <w:rPr>
          <w:sz w:val="26"/>
          <w:szCs w:val="26"/>
        </w:rPr>
        <w:t xml:space="preserve"> </w:t>
      </w:r>
    </w:p>
    <w:p w:rsidR="0054065C" w:rsidRDefault="00BC3F9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7" w:name="_Toc254118219"/>
      <w:r w:rsidRPr="0063432F">
        <w:rPr>
          <w:sz w:val="26"/>
          <w:szCs w:val="26"/>
        </w:rPr>
        <w:t>поставить свою подпись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proofErr w:type="gramStart"/>
      <w:r w:rsidR="009A4A0F" w:rsidRPr="0063432F">
        <w:rPr>
          <w:sz w:val="26"/>
          <w:szCs w:val="26"/>
        </w:rPr>
        <w:t>п</w:t>
      </w:r>
      <w:r w:rsidR="00C96A79" w:rsidRPr="0063432F">
        <w:rPr>
          <w:sz w:val="26"/>
          <w:szCs w:val="26"/>
        </w:rPr>
        <w:t>ротоколе</w:t>
      </w:r>
      <w:proofErr w:type="gramEnd"/>
      <w:r w:rsidR="00C96A79" w:rsidRPr="0063432F">
        <w:rPr>
          <w:sz w:val="26"/>
          <w:szCs w:val="26"/>
        </w:rPr>
        <w:t xml:space="preserve"> </w:t>
      </w:r>
      <w:r w:rsidR="00DE1703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BF750C" w:rsidRPr="0063432F">
        <w:rPr>
          <w:sz w:val="26"/>
          <w:szCs w:val="26"/>
        </w:rPr>
        <w:t>риложениях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ротоколу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4065C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>ыставленными баллами</w:t>
      </w:r>
      <w:bookmarkEnd w:id="107"/>
      <w:r w:rsidR="0054065C" w:rsidRPr="0063432F">
        <w:rPr>
          <w:sz w:val="26"/>
          <w:szCs w:val="26"/>
        </w:rPr>
        <w:t>.</w:t>
      </w:r>
    </w:p>
    <w:p w:rsidR="00A72933" w:rsidRDefault="00A72933" w:rsidP="0063432F">
      <w:pPr>
        <w:pStyle w:val="af3"/>
        <w:ind w:left="0" w:firstLine="709"/>
        <w:jc w:val="both"/>
        <w:rPr>
          <w:sz w:val="26"/>
          <w:szCs w:val="26"/>
        </w:rPr>
      </w:pPr>
    </w:p>
    <w:p w:rsidR="00A72933" w:rsidRPr="0063432F" w:rsidRDefault="00A72933" w:rsidP="0063432F">
      <w:pPr>
        <w:pStyle w:val="af3"/>
        <w:ind w:left="0" w:firstLine="709"/>
        <w:jc w:val="both"/>
        <w:rPr>
          <w:sz w:val="26"/>
          <w:szCs w:val="26"/>
        </w:rPr>
      </w:pPr>
    </w:p>
    <w:p w:rsidR="0054065C" w:rsidRPr="0063432F" w:rsidRDefault="00E51E76" w:rsidP="006B3FE5">
      <w:pPr>
        <w:pStyle w:val="20"/>
      </w:pPr>
      <w:bookmarkStart w:id="108" w:name="_Toc254118221"/>
      <w:bookmarkStart w:id="109" w:name="_Toc411955887"/>
      <w:bookmarkStart w:id="110" w:name="_Toc435626901"/>
      <w:bookmarkStart w:id="111" w:name="_Toc468700793"/>
      <w:r>
        <w:lastRenderedPageBreak/>
        <w:t>9</w:t>
      </w:r>
      <w:r w:rsidR="00E50BE5" w:rsidRPr="0063432F">
        <w:t xml:space="preserve">.3. </w:t>
      </w:r>
      <w:r w:rsidR="0054065C" w:rsidRPr="0063432F">
        <w:t>Правила для экспертов</w:t>
      </w:r>
      <w:bookmarkEnd w:id="108"/>
      <w:r w:rsidR="0054065C" w:rsidRPr="0063432F">
        <w:t>, привлекаемых</w:t>
      </w:r>
      <w:r w:rsidR="009A4A0F" w:rsidRPr="0063432F">
        <w:t xml:space="preserve"> к</w:t>
      </w:r>
      <w:r w:rsidR="009A4A0F">
        <w:t> </w:t>
      </w:r>
      <w:r w:rsidR="009A4A0F" w:rsidRPr="0063432F">
        <w:t>р</w:t>
      </w:r>
      <w:r w:rsidR="0054065C" w:rsidRPr="0063432F">
        <w:t>аботе КК</w:t>
      </w:r>
      <w:bookmarkEnd w:id="109"/>
      <w:bookmarkEnd w:id="110"/>
      <w:bookmarkEnd w:id="111"/>
    </w:p>
    <w:p w:rsidR="0054065C" w:rsidRPr="0063432F" w:rsidRDefault="0054065C" w:rsidP="0063432F">
      <w:pPr>
        <w:ind w:firstLine="709"/>
        <w:jc w:val="both"/>
        <w:rPr>
          <w:kern w:val="32"/>
          <w:sz w:val="26"/>
          <w:szCs w:val="26"/>
        </w:rPr>
      </w:pPr>
      <w:r w:rsidRPr="0063432F">
        <w:rPr>
          <w:sz w:val="26"/>
          <w:szCs w:val="26"/>
        </w:rPr>
        <w:t>Эксперты должны: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2" w:name="_Toc254118222"/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83798B" w:rsidRPr="0063432F">
        <w:rPr>
          <w:sz w:val="26"/>
          <w:szCs w:val="26"/>
        </w:rPr>
        <w:t>редседателя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944488" w:rsidRPr="0063432F">
        <w:rPr>
          <w:sz w:val="26"/>
          <w:szCs w:val="26"/>
        </w:rPr>
        <w:t xml:space="preserve">пелляционный комплект </w:t>
      </w:r>
      <w:r w:rsidR="00D367D1" w:rsidRPr="0063432F">
        <w:rPr>
          <w:sz w:val="26"/>
          <w:szCs w:val="26"/>
        </w:rPr>
        <w:t>документов апеллянта</w:t>
      </w:r>
      <w:r w:rsidR="00EC72CC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EC72CC" w:rsidRPr="0063432F">
        <w:rPr>
          <w:sz w:val="26"/>
          <w:szCs w:val="26"/>
        </w:rPr>
        <w:t>акже критерии оценивания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D367D1" w:rsidRPr="0063432F">
        <w:rPr>
          <w:sz w:val="26"/>
          <w:szCs w:val="26"/>
        </w:rPr>
        <w:t>ИМ участника ЕГЭ (тексты, темы, задания, билеты, выполнявшиеся участником ГВЭ)</w:t>
      </w:r>
      <w:r w:rsidRPr="0063432F">
        <w:rPr>
          <w:sz w:val="26"/>
          <w:szCs w:val="26"/>
        </w:rPr>
        <w:t>;</w:t>
      </w:r>
      <w:bookmarkEnd w:id="112"/>
    </w:p>
    <w:p w:rsidR="0054065C" w:rsidRPr="0063432F" w:rsidRDefault="0083798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3" w:name="_Toc254118223"/>
      <w:r w:rsidRPr="0063432F">
        <w:rPr>
          <w:sz w:val="26"/>
          <w:szCs w:val="26"/>
        </w:rPr>
        <w:t xml:space="preserve">рассмотреть работу </w:t>
      </w:r>
      <w:r w:rsidR="0054065C" w:rsidRPr="0063432F">
        <w:rPr>
          <w:sz w:val="26"/>
          <w:szCs w:val="26"/>
        </w:rPr>
        <w:t>апеллянта,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54065C" w:rsidRPr="0063432F">
        <w:rPr>
          <w:sz w:val="26"/>
          <w:szCs w:val="26"/>
        </w:rPr>
        <w:t>акже проанализировать предыдущее оценивание работы;</w:t>
      </w:r>
      <w:bookmarkEnd w:id="113"/>
    </w:p>
    <w:p w:rsidR="00791383" w:rsidRPr="0063432F" w:rsidRDefault="00791383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4" w:name="_Toc254118224"/>
      <w:r w:rsidRPr="0063432F">
        <w:rPr>
          <w:sz w:val="26"/>
          <w:szCs w:val="26"/>
        </w:rPr>
        <w:t>составить письменное заключение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равильности оценивания развернутых                         и (или) устных ответов или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еобходимости изменения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(устным) ответом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бязательным указанием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онкретный критерий оценивания, котор</w:t>
      </w:r>
      <w:r w:rsidR="00BF750C" w:rsidRPr="00B228B9">
        <w:rPr>
          <w:sz w:val="26"/>
          <w:szCs w:val="26"/>
        </w:rPr>
        <w:t>ому</w:t>
      </w:r>
      <w:r w:rsidRPr="0063432F">
        <w:rPr>
          <w:sz w:val="26"/>
          <w:szCs w:val="26"/>
        </w:rPr>
        <w:t xml:space="preserve"> </w:t>
      </w:r>
      <w:r w:rsidR="00BC0A1D" w:rsidRPr="0063432F">
        <w:rPr>
          <w:sz w:val="26"/>
          <w:szCs w:val="26"/>
        </w:rPr>
        <w:t>соответствует</w:t>
      </w:r>
      <w:r w:rsidRPr="0063432F">
        <w:rPr>
          <w:sz w:val="26"/>
          <w:szCs w:val="26"/>
        </w:rPr>
        <w:t xml:space="preserve"> выставляемый балл; </w:t>
      </w:r>
    </w:p>
    <w:p w:rsidR="000E7DF6" w:rsidRPr="0063432F" w:rsidRDefault="000E7DF6" w:rsidP="0063432F">
      <w:pPr>
        <w:pStyle w:val="af3"/>
        <w:ind w:left="0" w:firstLine="709"/>
        <w:jc w:val="both"/>
        <w:rPr>
          <w:sz w:val="26"/>
          <w:szCs w:val="26"/>
        </w:rPr>
      </w:pPr>
      <w:r w:rsidRPr="00F81E2C">
        <w:rPr>
          <w:sz w:val="26"/>
          <w:szCs w:val="26"/>
        </w:rPr>
        <w:t>в случае невозможности дать однозначный ответ</w:t>
      </w:r>
      <w:r w:rsidR="009A4A0F" w:rsidRPr="00F81E2C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п</w:t>
      </w:r>
      <w:r w:rsidRPr="00F81E2C">
        <w:rPr>
          <w:sz w:val="26"/>
          <w:szCs w:val="26"/>
        </w:rPr>
        <w:t>равильности оценивания экзаменационной работы апеллянта, сообщить</w:t>
      </w:r>
      <w:r w:rsidR="009A4A0F" w:rsidRPr="00F81E2C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о</w:t>
      </w:r>
      <w:r w:rsidRPr="00F81E2C">
        <w:rPr>
          <w:sz w:val="26"/>
          <w:szCs w:val="26"/>
        </w:rPr>
        <w:t xml:space="preserve"> необходимости обращения</w:t>
      </w:r>
      <w:r w:rsidR="009A4A0F" w:rsidRPr="00F81E2C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Ф</w:t>
      </w:r>
      <w:r w:rsidR="00D0442E" w:rsidRPr="00F81E2C">
        <w:rPr>
          <w:sz w:val="26"/>
          <w:szCs w:val="26"/>
        </w:rPr>
        <w:t>ИПИ</w:t>
      </w:r>
      <w:r w:rsidR="009A4A0F" w:rsidRPr="00F81E2C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з</w:t>
      </w:r>
      <w:r w:rsidRPr="00F81E2C">
        <w:rPr>
          <w:sz w:val="26"/>
          <w:szCs w:val="26"/>
        </w:rPr>
        <w:t>апросом</w:t>
      </w:r>
      <w:r w:rsidR="009A4A0F" w:rsidRPr="00F81E2C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п</w:t>
      </w:r>
      <w:r w:rsidRPr="00F81E2C">
        <w:rPr>
          <w:sz w:val="26"/>
          <w:szCs w:val="26"/>
        </w:rPr>
        <w:t>редоставлении разъяснений</w:t>
      </w:r>
      <w:r w:rsidR="009A4A0F" w:rsidRPr="00F81E2C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к</w:t>
      </w:r>
      <w:r w:rsidRPr="00F81E2C">
        <w:rPr>
          <w:sz w:val="26"/>
          <w:szCs w:val="26"/>
        </w:rPr>
        <w:t xml:space="preserve">ритериям оценивания. При этом </w:t>
      </w:r>
      <w:r w:rsidR="009A4A0F" w:rsidRPr="00F81E2C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о</w:t>
      </w:r>
      <w:r w:rsidRPr="00F81E2C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F81E2C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п</w:t>
      </w:r>
      <w:r w:rsidRPr="00F81E2C">
        <w:rPr>
          <w:sz w:val="26"/>
          <w:szCs w:val="26"/>
        </w:rPr>
        <w:t>равильности оценивания экзаменационной работы апеллянта;</w:t>
      </w:r>
    </w:p>
    <w:p w:rsidR="0083798B" w:rsidRPr="0063432F" w:rsidRDefault="0083798B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узнать</w:t>
      </w:r>
      <w:r w:rsidR="009A4A0F" w:rsidRPr="0063432F">
        <w:rPr>
          <w:sz w:val="26"/>
          <w:szCs w:val="26"/>
        </w:rPr>
        <w:t xml:space="preserve"> у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791383" w:rsidRPr="0063432F">
        <w:rPr>
          <w:sz w:val="26"/>
          <w:szCs w:val="26"/>
        </w:rPr>
        <w:t xml:space="preserve">тветственного секретаря КК </w:t>
      </w:r>
      <w:r w:rsidRPr="0063432F">
        <w:rPr>
          <w:sz w:val="26"/>
          <w:szCs w:val="26"/>
        </w:rPr>
        <w:t xml:space="preserve"> время 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рибыть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казанное время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К;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5" w:name="_Toc254118225"/>
      <w:bookmarkEnd w:id="114"/>
      <w:r w:rsidRPr="0063432F">
        <w:rPr>
          <w:sz w:val="26"/>
          <w:szCs w:val="26"/>
        </w:rPr>
        <w:t>присутствовать</w:t>
      </w:r>
      <w:r w:rsidR="009A4A0F" w:rsidRPr="0063432F">
        <w:rPr>
          <w:sz w:val="26"/>
          <w:szCs w:val="26"/>
        </w:rPr>
        <w:t xml:space="preserve"> во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ремя рассмотрения апелляции;</w:t>
      </w:r>
      <w:bookmarkEnd w:id="11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6" w:name="_Toc254118226"/>
      <w:r w:rsidRPr="0063432F">
        <w:rPr>
          <w:sz w:val="26"/>
          <w:szCs w:val="26"/>
        </w:rPr>
        <w:t>в случае возникновения</w:t>
      </w:r>
      <w:r w:rsidR="009A4A0F" w:rsidRPr="0063432F">
        <w:rPr>
          <w:sz w:val="26"/>
          <w:szCs w:val="26"/>
        </w:rPr>
        <w:t xml:space="preserve"> у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пеллянта претензий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BC7288" w:rsidRPr="0063432F">
        <w:rPr>
          <w:sz w:val="26"/>
          <w:szCs w:val="26"/>
        </w:rPr>
        <w:t>цениванию развернутых</w:t>
      </w:r>
      <w:r w:rsidRPr="0063432F">
        <w:rPr>
          <w:sz w:val="26"/>
          <w:szCs w:val="26"/>
        </w:rPr>
        <w:t xml:space="preserve"> </w:t>
      </w:r>
      <w:r w:rsidR="00D05012" w:rsidRPr="0063432F">
        <w:rPr>
          <w:sz w:val="26"/>
          <w:szCs w:val="26"/>
        </w:rPr>
        <w:t xml:space="preserve">             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 </w:t>
      </w:r>
      <w:r w:rsidRPr="0063432F">
        <w:rPr>
          <w:sz w:val="26"/>
          <w:szCs w:val="26"/>
        </w:rPr>
        <w:t>ответов дать ему соответствующие разъяснения.</w:t>
      </w:r>
      <w:bookmarkEnd w:id="116"/>
      <w:r w:rsidR="00C7403F" w:rsidRPr="0063432F">
        <w:rPr>
          <w:sz w:val="26"/>
          <w:szCs w:val="26"/>
        </w:rPr>
        <w:t xml:space="preserve"> </w:t>
      </w:r>
    </w:p>
    <w:p w:rsidR="0054065C" w:rsidRPr="0063432F" w:rsidRDefault="00E51E76" w:rsidP="006B3FE5">
      <w:pPr>
        <w:pStyle w:val="20"/>
      </w:pPr>
      <w:bookmarkStart w:id="117" w:name="_Toc254118227"/>
      <w:bookmarkStart w:id="118" w:name="_Toc411955888"/>
      <w:bookmarkStart w:id="119" w:name="_Toc435626902"/>
      <w:bookmarkStart w:id="120" w:name="_Toc468700794"/>
      <w:r>
        <w:t>9</w:t>
      </w:r>
      <w:r w:rsidR="00E50BE5" w:rsidRPr="0063432F">
        <w:t xml:space="preserve">.4. </w:t>
      </w:r>
      <w:r w:rsidR="0054065C" w:rsidRPr="0063432F">
        <w:t>Правила для ответственного секретаря КК</w:t>
      </w:r>
      <w:bookmarkEnd w:id="117"/>
      <w:bookmarkEnd w:id="118"/>
      <w:bookmarkEnd w:id="119"/>
      <w:bookmarkEnd w:id="120"/>
    </w:p>
    <w:p w:rsidR="0054065C" w:rsidRPr="0063432F" w:rsidRDefault="0054065C" w:rsidP="0063432F">
      <w:pPr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Ответственный секретарь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олжен:</w:t>
      </w:r>
    </w:p>
    <w:p w:rsidR="00E50BE5" w:rsidRPr="0063432F" w:rsidRDefault="00E50BE5" w:rsidP="0063432F">
      <w:pPr>
        <w:pStyle w:val="af3"/>
        <w:ind w:left="0" w:firstLine="709"/>
        <w:jc w:val="both"/>
        <w:rPr>
          <w:b/>
          <w:sz w:val="26"/>
          <w:szCs w:val="26"/>
        </w:rPr>
      </w:pPr>
      <w:bookmarkStart w:id="121" w:name="_Toc254118228"/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подаче апелляции</w:t>
      </w:r>
      <w:bookmarkEnd w:id="121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 xml:space="preserve">арушении установленного порядка </w:t>
      </w:r>
      <w:r w:rsidR="00AD7D44" w:rsidRPr="0063432F">
        <w:rPr>
          <w:b/>
          <w:sz w:val="26"/>
          <w:szCs w:val="26"/>
        </w:rPr>
        <w:t>проведения ГИА</w:t>
      </w:r>
      <w:r w:rsidR="0054065C" w:rsidRPr="0063432F">
        <w:rPr>
          <w:b/>
          <w:sz w:val="26"/>
          <w:szCs w:val="26"/>
        </w:rPr>
        <w:t>:</w:t>
      </w:r>
      <w:bookmarkStart w:id="122" w:name="_Toc254118229"/>
      <w:bookmarkStart w:id="123" w:name="_Toc254118233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016AB7" w:rsidRPr="0063432F">
        <w:rPr>
          <w:sz w:val="26"/>
          <w:szCs w:val="26"/>
        </w:rPr>
        <w:t>лена</w:t>
      </w:r>
      <w:r w:rsidRPr="0063432F">
        <w:rPr>
          <w:sz w:val="26"/>
          <w:szCs w:val="26"/>
        </w:rPr>
        <w:t xml:space="preserve"> ГЭК апелляцию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="00320180" w:rsidRPr="0063432F">
        <w:rPr>
          <w:sz w:val="26"/>
          <w:szCs w:val="26"/>
        </w:rPr>
        <w:t xml:space="preserve"> (форма ППЭ-02)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180"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20180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</w:t>
      </w:r>
      <w:r w:rsidR="00320180" w:rsidRPr="0063432F">
        <w:rPr>
          <w:sz w:val="26"/>
          <w:szCs w:val="26"/>
        </w:rPr>
        <w:t>м</w:t>
      </w:r>
      <w:r w:rsidRPr="0063432F">
        <w:rPr>
          <w:sz w:val="26"/>
          <w:szCs w:val="26"/>
        </w:rPr>
        <w:t xml:space="preserve">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проверки сведений,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 (форма ППЭ-03);</w:t>
      </w:r>
      <w:bookmarkEnd w:id="122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4" w:name="_Toc254118230"/>
      <w:r w:rsidRPr="0063432F">
        <w:rPr>
          <w:sz w:val="26"/>
          <w:szCs w:val="26"/>
        </w:rPr>
        <w:t>отметить поступление апелляции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регистрации апелляций;</w:t>
      </w:r>
      <w:bookmarkEnd w:id="124"/>
    </w:p>
    <w:p w:rsidR="0054065C" w:rsidRPr="00B228B9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5" w:name="_Toc254118231"/>
      <w:r w:rsidRPr="0063432F">
        <w:rPr>
          <w:sz w:val="26"/>
          <w:szCs w:val="26"/>
        </w:rPr>
        <w:t>поставить регистрационный номер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оответствующих полях </w:t>
      </w:r>
      <w:r w:rsidR="00320180" w:rsidRPr="0063432F">
        <w:rPr>
          <w:sz w:val="26"/>
          <w:szCs w:val="26"/>
        </w:rPr>
        <w:t>форм ППЭ-02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180" w:rsidRPr="0063432F">
        <w:rPr>
          <w:sz w:val="26"/>
          <w:szCs w:val="26"/>
        </w:rPr>
        <w:t>ПЭ-03</w:t>
      </w:r>
      <w:r w:rsidRPr="0063432F">
        <w:rPr>
          <w:sz w:val="26"/>
          <w:szCs w:val="26"/>
        </w:rPr>
        <w:t>;</w:t>
      </w:r>
      <w:bookmarkEnd w:id="125"/>
    </w:p>
    <w:p w:rsidR="001C2206" w:rsidRPr="0063432F" w:rsidRDefault="001C2206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сформировать график рассмотрения апелляций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бязательным указанием даты, места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ремени рассмотрения апелляции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огласовать указанный график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редседателем КК;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6" w:name="_Toc254118232"/>
      <w:r w:rsidRPr="0063432F">
        <w:rPr>
          <w:sz w:val="26"/>
          <w:szCs w:val="26"/>
        </w:rPr>
        <w:t xml:space="preserve">передать </w:t>
      </w:r>
      <w:r w:rsidR="00320180" w:rsidRPr="0063432F">
        <w:rPr>
          <w:sz w:val="26"/>
          <w:szCs w:val="26"/>
        </w:rPr>
        <w:t>формы ППЭ-02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180" w:rsidRPr="0063432F">
        <w:rPr>
          <w:sz w:val="26"/>
          <w:szCs w:val="26"/>
        </w:rPr>
        <w:t>ПЭ-03</w:t>
      </w:r>
      <w:r w:rsidRPr="0063432F">
        <w:rPr>
          <w:sz w:val="26"/>
          <w:szCs w:val="26"/>
        </w:rPr>
        <w:t xml:space="preserve"> председателю КК</w:t>
      </w:r>
      <w:bookmarkEnd w:id="126"/>
      <w:r w:rsidR="009D30DA" w:rsidRPr="0063432F">
        <w:rPr>
          <w:sz w:val="26"/>
          <w:szCs w:val="26"/>
        </w:rPr>
        <w:t>.</w:t>
      </w:r>
    </w:p>
    <w:p w:rsidR="0054065C" w:rsidRPr="0063432F" w:rsidRDefault="00E50BE5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подаче апелляции</w:t>
      </w:r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 xml:space="preserve">ыставленными баллами, </w:t>
      </w:r>
      <w:r w:rsidR="00D05012" w:rsidRPr="0063432F">
        <w:rPr>
          <w:b/>
          <w:sz w:val="26"/>
          <w:szCs w:val="26"/>
        </w:rPr>
        <w:t xml:space="preserve">                                      </w:t>
      </w:r>
      <w:r w:rsidR="0054065C" w:rsidRPr="0063432F">
        <w:rPr>
          <w:b/>
          <w:sz w:val="26"/>
          <w:szCs w:val="26"/>
        </w:rPr>
        <w:t>если апелляция подается непосредственно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К</w:t>
      </w:r>
      <w:r w:rsidR="0054065C" w:rsidRPr="0063432F">
        <w:rPr>
          <w:b/>
          <w:sz w:val="26"/>
          <w:szCs w:val="26"/>
        </w:rPr>
        <w:t>К</w:t>
      </w:r>
      <w:bookmarkEnd w:id="123"/>
      <w:r w:rsidR="0054065C" w:rsidRPr="0063432F">
        <w:rPr>
          <w:b/>
          <w:sz w:val="26"/>
          <w:szCs w:val="26"/>
        </w:rPr>
        <w:t>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7" w:name="_Toc254118234"/>
      <w:r w:rsidRPr="0063432F">
        <w:rPr>
          <w:sz w:val="26"/>
          <w:szCs w:val="26"/>
        </w:rPr>
        <w:t xml:space="preserve">предоставить участнику </w:t>
      </w:r>
      <w:r w:rsidR="003E7732" w:rsidRPr="0063432F">
        <w:rPr>
          <w:sz w:val="26"/>
          <w:szCs w:val="26"/>
        </w:rPr>
        <w:t>ГИА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 xml:space="preserve">вух экземплярах </w:t>
      </w:r>
      <w:r w:rsidR="00AD0F21" w:rsidRPr="0063432F">
        <w:rPr>
          <w:sz w:val="26"/>
          <w:szCs w:val="26"/>
        </w:rPr>
        <w:t xml:space="preserve">форму </w:t>
      </w:r>
      <w:r w:rsidRPr="0063432F">
        <w:rPr>
          <w:sz w:val="26"/>
          <w:szCs w:val="26"/>
        </w:rPr>
        <w:t>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7C57D9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7C57D9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(</w:t>
      </w:r>
      <w:r w:rsidR="000B0810" w:rsidRPr="0063432F">
        <w:rPr>
          <w:sz w:val="26"/>
          <w:szCs w:val="26"/>
        </w:rPr>
        <w:t xml:space="preserve">форма </w:t>
      </w:r>
      <w:r w:rsidR="00FE4C50" w:rsidRPr="0063432F">
        <w:rPr>
          <w:sz w:val="26"/>
          <w:szCs w:val="26"/>
        </w:rPr>
        <w:t>1-АП</w:t>
      </w:r>
      <w:r w:rsidRPr="0063432F">
        <w:rPr>
          <w:sz w:val="26"/>
          <w:szCs w:val="26"/>
        </w:rPr>
        <w:t>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казать помощь участнику </w:t>
      </w:r>
      <w:r w:rsidR="003E7732" w:rsidRPr="0063432F">
        <w:rPr>
          <w:sz w:val="26"/>
          <w:szCs w:val="26"/>
        </w:rPr>
        <w:t xml:space="preserve">ГИА </w:t>
      </w:r>
      <w:r w:rsidRPr="0063432F">
        <w:rPr>
          <w:sz w:val="26"/>
          <w:szCs w:val="26"/>
        </w:rPr>
        <w:t>при</w:t>
      </w:r>
      <w:r w:rsidR="009A4A0F" w:rsidRPr="0063432F">
        <w:rPr>
          <w:sz w:val="26"/>
          <w:szCs w:val="26"/>
        </w:rPr>
        <w:t xml:space="preserve"> ее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аполнении;</w:t>
      </w:r>
      <w:bookmarkEnd w:id="127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8" w:name="_Toc254118235"/>
      <w:r w:rsidRPr="0063432F">
        <w:rPr>
          <w:sz w:val="26"/>
          <w:szCs w:val="26"/>
        </w:rPr>
        <w:t>отметить поступление апелляции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регистрации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оставить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оответствующих полях </w:t>
      </w:r>
      <w:r w:rsidR="00E97387" w:rsidRPr="0063432F">
        <w:rPr>
          <w:sz w:val="26"/>
          <w:szCs w:val="26"/>
        </w:rPr>
        <w:t xml:space="preserve">формы 1-АП </w:t>
      </w:r>
      <w:r w:rsidRPr="0063432F">
        <w:rPr>
          <w:sz w:val="26"/>
          <w:szCs w:val="26"/>
        </w:rPr>
        <w:t>регистрационный номер;</w:t>
      </w:r>
      <w:bookmarkEnd w:id="128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9" w:name="_Toc254118236"/>
      <w:r w:rsidRPr="0063432F">
        <w:rPr>
          <w:sz w:val="26"/>
          <w:szCs w:val="26"/>
        </w:rPr>
        <w:t>передать один экземпляр</w:t>
      </w:r>
      <w:r w:rsidR="000429B8" w:rsidRPr="0063432F">
        <w:rPr>
          <w:sz w:val="26"/>
          <w:szCs w:val="26"/>
        </w:rPr>
        <w:t xml:space="preserve"> формы 1-АП</w:t>
      </w:r>
      <w:r w:rsidRPr="0063432F">
        <w:rPr>
          <w:sz w:val="26"/>
          <w:szCs w:val="26"/>
        </w:rPr>
        <w:t xml:space="preserve"> участнику </w:t>
      </w:r>
      <w:r w:rsidR="003E7732" w:rsidRPr="0063432F">
        <w:rPr>
          <w:sz w:val="26"/>
          <w:szCs w:val="26"/>
        </w:rPr>
        <w:t>ГИА</w:t>
      </w:r>
      <w:r w:rsidRPr="0063432F">
        <w:rPr>
          <w:sz w:val="26"/>
          <w:szCs w:val="26"/>
        </w:rPr>
        <w:t>, другой – председателю КК</w:t>
      </w:r>
      <w:bookmarkEnd w:id="129"/>
      <w:r w:rsidR="009D30DA" w:rsidRPr="0063432F">
        <w:rPr>
          <w:sz w:val="26"/>
          <w:szCs w:val="26"/>
        </w:rPr>
        <w:t>.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0" w:name="_Toc254118237"/>
      <w:proofErr w:type="gramStart"/>
      <w:r w:rsidRPr="0063432F">
        <w:rPr>
          <w:b/>
          <w:sz w:val="26"/>
          <w:szCs w:val="26"/>
        </w:rPr>
        <w:lastRenderedPageBreak/>
        <w:t>П</w:t>
      </w:r>
      <w:r w:rsidR="0054065C" w:rsidRPr="0063432F">
        <w:rPr>
          <w:b/>
          <w:sz w:val="26"/>
          <w:szCs w:val="26"/>
        </w:rPr>
        <w:t>ри подаче апелляции</w:t>
      </w:r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 xml:space="preserve">ыставленными баллами, </w:t>
      </w:r>
      <w:r w:rsidR="00D05012" w:rsidRPr="0063432F">
        <w:rPr>
          <w:b/>
          <w:sz w:val="26"/>
          <w:szCs w:val="26"/>
        </w:rPr>
        <w:t xml:space="preserve">                             </w:t>
      </w:r>
      <w:r w:rsidR="0054065C" w:rsidRPr="0063432F">
        <w:rPr>
          <w:b/>
          <w:sz w:val="26"/>
          <w:szCs w:val="26"/>
        </w:rPr>
        <w:t>если апел</w:t>
      </w:r>
      <w:r w:rsidR="004673AC" w:rsidRPr="0063432F">
        <w:rPr>
          <w:b/>
          <w:sz w:val="26"/>
          <w:szCs w:val="26"/>
        </w:rPr>
        <w:t>ляция подается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о</w:t>
      </w:r>
      <w:r w:rsidR="004673AC" w:rsidRPr="0063432F">
        <w:rPr>
          <w:b/>
          <w:sz w:val="26"/>
          <w:szCs w:val="26"/>
        </w:rPr>
        <w:t>бразовательную организацию</w:t>
      </w:r>
      <w:r w:rsidR="005A56C1" w:rsidRPr="0063432F">
        <w:rPr>
          <w:b/>
          <w:sz w:val="26"/>
          <w:szCs w:val="26"/>
        </w:rPr>
        <w:t>, которой</w:t>
      </w:r>
      <w:r w:rsidR="0054065C" w:rsidRPr="0063432F">
        <w:rPr>
          <w:b/>
          <w:sz w:val="26"/>
          <w:szCs w:val="26"/>
        </w:rPr>
        <w:t xml:space="preserve"> участник </w:t>
      </w:r>
      <w:bookmarkEnd w:id="130"/>
      <w:r w:rsidR="003E7732" w:rsidRPr="0063432F">
        <w:rPr>
          <w:b/>
          <w:sz w:val="26"/>
          <w:szCs w:val="26"/>
        </w:rPr>
        <w:t xml:space="preserve">ГИА </w:t>
      </w:r>
      <w:r w:rsidR="0054065C" w:rsidRPr="0063432F">
        <w:rPr>
          <w:b/>
          <w:sz w:val="26"/>
          <w:szCs w:val="26"/>
        </w:rPr>
        <w:t>был допущен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у</w:t>
      </w:r>
      <w:r w:rsidR="0054065C" w:rsidRPr="0063432F">
        <w:rPr>
          <w:b/>
          <w:sz w:val="26"/>
          <w:szCs w:val="26"/>
        </w:rPr>
        <w:t>становленном порядке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Г</w:t>
      </w:r>
      <w:r w:rsidR="003E7732" w:rsidRPr="0063432F">
        <w:rPr>
          <w:b/>
          <w:sz w:val="26"/>
          <w:szCs w:val="26"/>
        </w:rPr>
        <w:t>ИА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знакомлен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 xml:space="preserve">езультатами </w:t>
      </w:r>
      <w:r w:rsidR="003E7732" w:rsidRPr="0063432F">
        <w:rPr>
          <w:sz w:val="26"/>
          <w:szCs w:val="26"/>
        </w:rPr>
        <w:t>ГИА, либо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3E7732" w:rsidRPr="0063432F">
        <w:rPr>
          <w:sz w:val="26"/>
          <w:szCs w:val="26"/>
        </w:rPr>
        <w:t>рганизацию, определенную ОИВ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3E7732" w:rsidRPr="0063432F">
        <w:rPr>
          <w:sz w:val="26"/>
          <w:szCs w:val="26"/>
        </w:rPr>
        <w:t>ачестве места подачи апелляций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A56C1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E7732" w:rsidRPr="0063432F">
        <w:rPr>
          <w:sz w:val="26"/>
          <w:szCs w:val="26"/>
        </w:rPr>
        <w:t>ыставленными баллами для выпускников прошлых лет, участвовавших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3E7732" w:rsidRPr="0063432F">
        <w:rPr>
          <w:sz w:val="26"/>
          <w:szCs w:val="26"/>
        </w:rPr>
        <w:t>даче ЕГЭ</w:t>
      </w:r>
      <w:r w:rsidR="0054065C" w:rsidRPr="0063432F">
        <w:rPr>
          <w:sz w:val="26"/>
          <w:szCs w:val="26"/>
        </w:rPr>
        <w:t>:</w:t>
      </w:r>
      <w:proofErr w:type="gramEnd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1" w:name="_Toc254118238"/>
      <w:r w:rsidRPr="0063432F">
        <w:rPr>
          <w:sz w:val="26"/>
          <w:szCs w:val="26"/>
        </w:rPr>
        <w:t>принять апелляцию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уководителя </w:t>
      </w:r>
      <w:r w:rsidR="003E7732" w:rsidRPr="0063432F">
        <w:rPr>
          <w:sz w:val="26"/>
          <w:szCs w:val="26"/>
        </w:rPr>
        <w:t>организации</w:t>
      </w:r>
      <w:r w:rsidR="005A1AEC" w:rsidRPr="0063432F">
        <w:rPr>
          <w:sz w:val="26"/>
          <w:szCs w:val="26"/>
        </w:rPr>
        <w:t xml:space="preserve"> </w:t>
      </w:r>
      <w:r w:rsidR="00DA34D9" w:rsidRPr="0063432F">
        <w:rPr>
          <w:sz w:val="26"/>
          <w:szCs w:val="26"/>
        </w:rPr>
        <w:t>или уполномоченного</w:t>
      </w:r>
      <w:r w:rsidR="009A4A0F" w:rsidRPr="0063432F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л</w:t>
      </w:r>
      <w:r w:rsidR="00DA34D9" w:rsidRPr="0063432F">
        <w:rPr>
          <w:sz w:val="26"/>
          <w:szCs w:val="26"/>
        </w:rPr>
        <w:t xml:space="preserve">ица </w:t>
      </w:r>
      <w:r w:rsidR="005A1AEC" w:rsidRPr="0063432F">
        <w:rPr>
          <w:sz w:val="26"/>
          <w:szCs w:val="26"/>
        </w:rPr>
        <w:t>(форма 1-АП).</w:t>
      </w:r>
      <w:r w:rsidRPr="0063432F">
        <w:rPr>
          <w:sz w:val="26"/>
          <w:szCs w:val="26"/>
        </w:rPr>
        <w:t xml:space="preserve"> </w:t>
      </w:r>
      <w:r w:rsidR="005A1AEC" w:rsidRPr="0063432F">
        <w:rPr>
          <w:sz w:val="26"/>
          <w:szCs w:val="26"/>
        </w:rPr>
        <w:t>Передача формы 1-АП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>лектронной почте</w:t>
      </w:r>
      <w:r w:rsidR="004673AC" w:rsidRPr="0063432F">
        <w:rPr>
          <w:sz w:val="26"/>
          <w:szCs w:val="26"/>
        </w:rPr>
        <w:t xml:space="preserve"> </w:t>
      </w:r>
      <w:r w:rsidR="005A1AEC" w:rsidRPr="0063432F">
        <w:rPr>
          <w:sz w:val="26"/>
          <w:szCs w:val="26"/>
        </w:rPr>
        <w:t xml:space="preserve">осуществляется </w:t>
      </w:r>
      <w:r w:rsidR="004673AC" w:rsidRPr="0063432F">
        <w:rPr>
          <w:sz w:val="26"/>
          <w:szCs w:val="26"/>
        </w:rPr>
        <w:t>только при обеспечении соответствующей защиты персональных данных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4673AC" w:rsidRPr="0063432F">
        <w:rPr>
          <w:sz w:val="26"/>
          <w:szCs w:val="26"/>
        </w:rPr>
        <w:t>ащищенным каналам связи</w:t>
      </w:r>
      <w:r w:rsidRPr="0063432F">
        <w:rPr>
          <w:sz w:val="26"/>
          <w:szCs w:val="26"/>
        </w:rPr>
        <w:t>;</w:t>
      </w:r>
      <w:bookmarkEnd w:id="131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2" w:name="_Toc254118239"/>
      <w:r w:rsidRPr="0063432F">
        <w:rPr>
          <w:sz w:val="26"/>
          <w:szCs w:val="26"/>
        </w:rPr>
        <w:t>отметить поступление апелляции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регистрации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оставить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BF750C" w:rsidRPr="0063432F">
        <w:rPr>
          <w:sz w:val="26"/>
          <w:szCs w:val="26"/>
        </w:rPr>
        <w:t xml:space="preserve">оответствующем поле </w:t>
      </w:r>
      <w:r w:rsidR="005A1AEC" w:rsidRPr="0063432F">
        <w:rPr>
          <w:sz w:val="26"/>
          <w:szCs w:val="26"/>
        </w:rPr>
        <w:t xml:space="preserve">формы 1-АП </w:t>
      </w:r>
      <w:r w:rsidRPr="0063432F">
        <w:rPr>
          <w:sz w:val="26"/>
          <w:szCs w:val="26"/>
        </w:rPr>
        <w:t>регистрационный номер;</w:t>
      </w:r>
      <w:bookmarkEnd w:id="132"/>
    </w:p>
    <w:p w:rsidR="001C2206" w:rsidRPr="00B228B9" w:rsidRDefault="001C2206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3" w:name="_Toc254118240"/>
      <w:r w:rsidRPr="00B228B9">
        <w:rPr>
          <w:sz w:val="26"/>
          <w:szCs w:val="26"/>
        </w:rPr>
        <w:t>сформировать график рассмотрения апелляций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бязательным указанием даты, места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ремени рассмотрения апелляции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огласовать указанный график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 xml:space="preserve">редседателем КК; </w:t>
      </w:r>
    </w:p>
    <w:p w:rsidR="00DA34D9" w:rsidRPr="00B228B9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передать </w:t>
      </w:r>
      <w:r w:rsidR="000429B8" w:rsidRPr="0063432F">
        <w:rPr>
          <w:sz w:val="26"/>
          <w:szCs w:val="26"/>
        </w:rPr>
        <w:t>форму 1-АП</w:t>
      </w:r>
      <w:r w:rsidR="005A56C1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председателю КК</w:t>
      </w:r>
      <w:bookmarkEnd w:id="133"/>
      <w:r w:rsidR="009D30DA" w:rsidRPr="0063432F">
        <w:rPr>
          <w:sz w:val="26"/>
          <w:szCs w:val="26"/>
        </w:rPr>
        <w:t>.</w:t>
      </w:r>
      <w:r w:rsidR="00E41327" w:rsidRPr="00B228B9">
        <w:rPr>
          <w:sz w:val="26"/>
          <w:szCs w:val="26"/>
        </w:rPr>
        <w:t xml:space="preserve"> </w:t>
      </w:r>
    </w:p>
    <w:p w:rsidR="00D17922" w:rsidRPr="00B228B9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b/>
          <w:sz w:val="26"/>
          <w:szCs w:val="26"/>
        </w:rPr>
        <w:t>При отзыве апелляции участником ГИА, если заявление</w:t>
      </w:r>
      <w:r w:rsidR="009A4A0F" w:rsidRPr="00B228B9">
        <w:rPr>
          <w:b/>
          <w:sz w:val="26"/>
          <w:szCs w:val="26"/>
        </w:rPr>
        <w:t xml:space="preserve"> об</w:t>
      </w:r>
      <w:r w:rsidR="009A4A0F">
        <w:rPr>
          <w:b/>
          <w:sz w:val="26"/>
          <w:szCs w:val="26"/>
        </w:rPr>
        <w:t> </w:t>
      </w:r>
      <w:r w:rsidR="009A4A0F" w:rsidRPr="00B228B9">
        <w:rPr>
          <w:b/>
          <w:sz w:val="26"/>
          <w:szCs w:val="26"/>
        </w:rPr>
        <w:t>о</w:t>
      </w:r>
      <w:r w:rsidRPr="00B228B9">
        <w:rPr>
          <w:b/>
          <w:sz w:val="26"/>
          <w:szCs w:val="26"/>
        </w:rPr>
        <w:t>тзыве апелляции подается непосредственно</w:t>
      </w:r>
      <w:r w:rsidR="009A4A0F" w:rsidRPr="00B228B9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B228B9">
        <w:rPr>
          <w:b/>
          <w:sz w:val="26"/>
          <w:szCs w:val="26"/>
        </w:rPr>
        <w:t>К</w:t>
      </w:r>
      <w:r w:rsidRPr="00B228B9">
        <w:rPr>
          <w:b/>
          <w:sz w:val="26"/>
          <w:szCs w:val="26"/>
        </w:rPr>
        <w:t>К:</w:t>
      </w:r>
    </w:p>
    <w:p w:rsidR="00D17922" w:rsidRPr="00B228B9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принять</w:t>
      </w:r>
      <w:r w:rsidR="009A4A0F" w:rsidRPr="00B228B9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у</w:t>
      </w:r>
      <w:r w:rsidRPr="00B228B9">
        <w:rPr>
          <w:sz w:val="26"/>
          <w:szCs w:val="26"/>
        </w:rPr>
        <w:t>частника ГИА письменное заявление</w:t>
      </w:r>
      <w:r w:rsidR="009A4A0F" w:rsidRPr="00B228B9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т</w:t>
      </w:r>
      <w:r w:rsidR="00A5266C" w:rsidRPr="00B228B9">
        <w:rPr>
          <w:sz w:val="26"/>
          <w:szCs w:val="26"/>
        </w:rPr>
        <w:t>зыве, поданной</w:t>
      </w:r>
      <w:r w:rsidRPr="00B228B9">
        <w:rPr>
          <w:sz w:val="26"/>
          <w:szCs w:val="26"/>
        </w:rPr>
        <w:t xml:space="preserve"> апелляции;</w:t>
      </w:r>
    </w:p>
    <w:p w:rsidR="00D17922" w:rsidRPr="00B228B9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зафиксировать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ж</w:t>
      </w:r>
      <w:r w:rsidRPr="00B228B9">
        <w:rPr>
          <w:sz w:val="26"/>
          <w:szCs w:val="26"/>
        </w:rPr>
        <w:t>урнале регистрации апелляций;</w:t>
      </w:r>
    </w:p>
    <w:p w:rsidR="00C914B2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sz w:val="26"/>
          <w:szCs w:val="26"/>
        </w:rPr>
        <w:t>сообщить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оступ</w:t>
      </w:r>
      <w:r w:rsidR="00BF750C" w:rsidRPr="00B228B9">
        <w:rPr>
          <w:sz w:val="26"/>
          <w:szCs w:val="26"/>
        </w:rPr>
        <w:t>ивших</w:t>
      </w:r>
      <w:r w:rsidRPr="00B228B9">
        <w:rPr>
          <w:sz w:val="26"/>
          <w:szCs w:val="26"/>
        </w:rPr>
        <w:t xml:space="preserve"> заявлениях  председателю КК.</w:t>
      </w:r>
      <w:r w:rsidRPr="00B228B9">
        <w:rPr>
          <w:b/>
          <w:sz w:val="26"/>
          <w:szCs w:val="26"/>
        </w:rPr>
        <w:t xml:space="preserve"> </w:t>
      </w:r>
    </w:p>
    <w:p w:rsidR="00D17922" w:rsidRPr="00B228B9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b/>
          <w:sz w:val="26"/>
          <w:szCs w:val="26"/>
        </w:rPr>
        <w:t>При отзыве апелляции, если заявление</w:t>
      </w:r>
      <w:r w:rsidR="009A4A0F" w:rsidRPr="00B228B9">
        <w:rPr>
          <w:b/>
          <w:sz w:val="26"/>
          <w:szCs w:val="26"/>
        </w:rPr>
        <w:t xml:space="preserve"> об</w:t>
      </w:r>
      <w:r w:rsidR="009A4A0F">
        <w:rPr>
          <w:b/>
          <w:sz w:val="26"/>
          <w:szCs w:val="26"/>
        </w:rPr>
        <w:t> </w:t>
      </w:r>
      <w:r w:rsidR="009A4A0F" w:rsidRPr="00B228B9">
        <w:rPr>
          <w:b/>
          <w:sz w:val="26"/>
          <w:szCs w:val="26"/>
        </w:rPr>
        <w:t>о</w:t>
      </w:r>
      <w:r w:rsidRPr="00B228B9">
        <w:rPr>
          <w:b/>
          <w:sz w:val="26"/>
          <w:szCs w:val="26"/>
        </w:rPr>
        <w:t>тзыве апелляции подается</w:t>
      </w:r>
      <w:r w:rsidR="009A4A0F" w:rsidRPr="00B228B9">
        <w:t xml:space="preserve"> </w:t>
      </w:r>
      <w:r w:rsidR="009A4A0F" w:rsidRPr="0063432F">
        <w:rPr>
          <w:b/>
          <w:sz w:val="26"/>
          <w:szCs w:val="26"/>
        </w:rPr>
        <w:t>в</w:t>
      </w:r>
      <w:r w:rsidR="009A4A0F">
        <w:t> </w:t>
      </w:r>
      <w:r w:rsidR="009A4A0F" w:rsidRPr="0063432F">
        <w:rPr>
          <w:b/>
          <w:sz w:val="26"/>
          <w:szCs w:val="26"/>
        </w:rPr>
        <w:t>о</w:t>
      </w:r>
      <w:r w:rsidRPr="0063432F">
        <w:rPr>
          <w:b/>
          <w:sz w:val="26"/>
          <w:szCs w:val="26"/>
        </w:rPr>
        <w:t>бразовательную организацию, которой участник ГИА был допущен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у</w:t>
      </w:r>
      <w:r w:rsidRPr="0063432F">
        <w:rPr>
          <w:b/>
          <w:sz w:val="26"/>
          <w:szCs w:val="26"/>
        </w:rPr>
        <w:t>становленном порядке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Г</w:t>
      </w:r>
      <w:r w:rsidRPr="0063432F">
        <w:rPr>
          <w:b/>
          <w:sz w:val="26"/>
          <w:szCs w:val="26"/>
        </w:rPr>
        <w:t>ИА</w:t>
      </w:r>
      <w:r w:rsidRPr="00B228B9">
        <w:rPr>
          <w:b/>
          <w:sz w:val="26"/>
          <w:szCs w:val="26"/>
        </w:rPr>
        <w:t>:</w:t>
      </w:r>
    </w:p>
    <w:p w:rsidR="00D17922" w:rsidRPr="00B228B9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принять</w:t>
      </w:r>
      <w:r w:rsidR="009A4A0F" w:rsidRPr="00B228B9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Pr="00B228B9">
        <w:rPr>
          <w:sz w:val="26"/>
          <w:szCs w:val="26"/>
        </w:rPr>
        <w:t>уководителя образовательной организации или уполномоченного</w:t>
      </w:r>
      <w:r w:rsidR="009A4A0F" w:rsidRPr="00B228B9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л</w:t>
      </w:r>
      <w:r w:rsidRPr="00B228B9">
        <w:rPr>
          <w:sz w:val="26"/>
          <w:szCs w:val="26"/>
        </w:rPr>
        <w:t>ица заявление участника ГИА</w:t>
      </w:r>
      <w:r w:rsidR="009A4A0F" w:rsidRPr="00B228B9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т</w:t>
      </w:r>
      <w:r w:rsidR="00A5266C" w:rsidRPr="00B228B9">
        <w:rPr>
          <w:sz w:val="26"/>
          <w:szCs w:val="26"/>
        </w:rPr>
        <w:t>зыве</w:t>
      </w:r>
      <w:r w:rsidR="00116B1E" w:rsidRPr="00B228B9">
        <w:rPr>
          <w:sz w:val="26"/>
          <w:szCs w:val="26"/>
        </w:rPr>
        <w:t>, поданной</w:t>
      </w:r>
      <w:r w:rsidRPr="00B228B9">
        <w:rPr>
          <w:sz w:val="26"/>
          <w:szCs w:val="26"/>
        </w:rPr>
        <w:t xml:space="preserve"> апелляции;</w:t>
      </w:r>
    </w:p>
    <w:p w:rsidR="00D17922" w:rsidRPr="0063432F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 регистрации апелляций;</w:t>
      </w:r>
    </w:p>
    <w:p w:rsidR="00C914B2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sz w:val="26"/>
          <w:szCs w:val="26"/>
        </w:rPr>
        <w:t>сообщить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оступ</w:t>
      </w:r>
      <w:r w:rsidR="00BF750C" w:rsidRPr="00B228B9">
        <w:rPr>
          <w:sz w:val="26"/>
          <w:szCs w:val="26"/>
        </w:rPr>
        <w:t>ивших</w:t>
      </w:r>
      <w:r w:rsidRPr="00B228B9">
        <w:rPr>
          <w:sz w:val="26"/>
          <w:szCs w:val="26"/>
        </w:rPr>
        <w:t xml:space="preserve"> заявлениях  председателю КК.</w:t>
      </w:r>
      <w:bookmarkStart w:id="134" w:name="_Toc254118241"/>
      <w:r w:rsidR="00CF449A" w:rsidRPr="00B228B9">
        <w:rPr>
          <w:b/>
          <w:sz w:val="26"/>
          <w:szCs w:val="26"/>
        </w:rPr>
        <w:t xml:space="preserve"> </w:t>
      </w:r>
    </w:p>
    <w:p w:rsidR="0054065C" w:rsidRPr="0063432F" w:rsidRDefault="00E50BE5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Д</w:t>
      </w:r>
      <w:r w:rsidR="001D023E" w:rsidRPr="0063432F">
        <w:rPr>
          <w:b/>
          <w:sz w:val="26"/>
          <w:szCs w:val="26"/>
        </w:rPr>
        <w:t>ля организации рассмотрения</w:t>
      </w:r>
      <w:r w:rsidR="0054065C" w:rsidRPr="0063432F">
        <w:rPr>
          <w:b/>
          <w:sz w:val="26"/>
          <w:szCs w:val="26"/>
        </w:rPr>
        <w:t xml:space="preserve"> апелляции</w:t>
      </w:r>
      <w:bookmarkEnd w:id="134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 xml:space="preserve">арушении установленного порядка </w:t>
      </w:r>
      <w:r w:rsidR="00AD7D44" w:rsidRPr="0063432F">
        <w:rPr>
          <w:b/>
          <w:sz w:val="26"/>
          <w:szCs w:val="26"/>
        </w:rPr>
        <w:t>проведения ГИА</w:t>
      </w:r>
      <w:r w:rsidR="0054065C" w:rsidRPr="0063432F">
        <w:rPr>
          <w:b/>
          <w:sz w:val="26"/>
          <w:szCs w:val="26"/>
        </w:rPr>
        <w:t>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5" w:name="_Toc254118242"/>
      <w:r w:rsidRPr="0063432F">
        <w:rPr>
          <w:sz w:val="26"/>
          <w:szCs w:val="26"/>
        </w:rPr>
        <w:t>сообщить членам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 времени рассмотрения апелляции;</w:t>
      </w:r>
      <w:bookmarkEnd w:id="13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6" w:name="_Toc254118243"/>
      <w:r w:rsidRPr="0063432F">
        <w:rPr>
          <w:sz w:val="26"/>
          <w:szCs w:val="26"/>
        </w:rPr>
        <w:t>подготовить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ередать председателю, членам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опии </w:t>
      </w:r>
      <w:r w:rsidR="000429B8" w:rsidRPr="0063432F">
        <w:rPr>
          <w:sz w:val="26"/>
          <w:szCs w:val="26"/>
        </w:rPr>
        <w:t>форм ППЭ-02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0429B8" w:rsidRPr="0063432F">
        <w:rPr>
          <w:sz w:val="26"/>
          <w:szCs w:val="26"/>
        </w:rPr>
        <w:t>ПЭ-03</w:t>
      </w:r>
      <w:r w:rsidRPr="0063432F">
        <w:rPr>
          <w:sz w:val="26"/>
          <w:szCs w:val="26"/>
        </w:rPr>
        <w:t>;</w:t>
      </w:r>
      <w:bookmarkEnd w:id="136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7" w:name="_Toc254118244"/>
      <w:r w:rsidRPr="0063432F">
        <w:rPr>
          <w:sz w:val="26"/>
          <w:szCs w:val="26"/>
        </w:rPr>
        <w:t>присутствовать</w:t>
      </w:r>
      <w:r w:rsidR="009A4A0F" w:rsidRPr="0063432F">
        <w:rPr>
          <w:sz w:val="26"/>
          <w:szCs w:val="26"/>
        </w:rPr>
        <w:t xml:space="preserve"> во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ремя рассмотрения апелляции;</w:t>
      </w:r>
      <w:bookmarkEnd w:id="137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8" w:name="_Toc254118245"/>
      <w:r w:rsidRPr="0063432F">
        <w:rPr>
          <w:sz w:val="26"/>
          <w:szCs w:val="26"/>
        </w:rPr>
        <w:t>оформить решение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протоколе </w:t>
      </w:r>
      <w:r w:rsidR="00625D1D" w:rsidRPr="0063432F">
        <w:rPr>
          <w:sz w:val="26"/>
          <w:szCs w:val="26"/>
        </w:rPr>
        <w:t>рассмотрения</w:t>
      </w:r>
      <w:r w:rsidRPr="0063432F">
        <w:rPr>
          <w:sz w:val="26"/>
          <w:szCs w:val="26"/>
        </w:rPr>
        <w:t xml:space="preserve">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</w:t>
      </w:r>
      <w:r w:rsidR="00AD7D44" w:rsidRPr="0063432F">
        <w:rPr>
          <w:sz w:val="26"/>
          <w:szCs w:val="26"/>
        </w:rPr>
        <w:t>поряд</w:t>
      </w:r>
      <w:r w:rsidRPr="0063432F">
        <w:rPr>
          <w:sz w:val="26"/>
          <w:szCs w:val="26"/>
        </w:rPr>
        <w:t xml:space="preserve">ка </w:t>
      </w:r>
      <w:r w:rsidR="00AD7D44" w:rsidRPr="0063432F">
        <w:rPr>
          <w:sz w:val="26"/>
          <w:szCs w:val="26"/>
        </w:rPr>
        <w:t>проведения ГИА</w:t>
      </w:r>
      <w:r w:rsidRPr="0063432F">
        <w:rPr>
          <w:sz w:val="26"/>
          <w:szCs w:val="26"/>
        </w:rPr>
        <w:t xml:space="preserve"> (форма ППЭ-03)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</w:t>
      </w:r>
      <w:r w:rsidR="00625D1D" w:rsidRPr="0063432F">
        <w:rPr>
          <w:sz w:val="26"/>
          <w:szCs w:val="26"/>
        </w:rPr>
        <w:t>Решение конфликтной комиссии субъекта Российской Федерации</w:t>
      </w:r>
      <w:r w:rsidRPr="0063432F">
        <w:rPr>
          <w:sz w:val="26"/>
          <w:szCs w:val="26"/>
        </w:rPr>
        <w:t>»;</w:t>
      </w:r>
      <w:bookmarkEnd w:id="138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9" w:name="_Toc254118246"/>
      <w:r w:rsidRPr="0063432F">
        <w:rPr>
          <w:sz w:val="26"/>
          <w:szCs w:val="26"/>
        </w:rPr>
        <w:t xml:space="preserve">передать копии </w:t>
      </w:r>
      <w:r w:rsidR="00625D1D" w:rsidRPr="0063432F">
        <w:rPr>
          <w:sz w:val="26"/>
          <w:szCs w:val="26"/>
        </w:rPr>
        <w:t>формы ППЭ-03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ЭК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ЦОИ</w:t>
      </w:r>
      <w:bookmarkEnd w:id="139"/>
      <w:r w:rsidR="009D30DA" w:rsidRPr="0063432F">
        <w:rPr>
          <w:sz w:val="26"/>
          <w:szCs w:val="26"/>
        </w:rPr>
        <w:t>.</w:t>
      </w:r>
    </w:p>
    <w:p w:rsidR="0054065C" w:rsidRPr="0063432F" w:rsidRDefault="00D17F32" w:rsidP="0063432F">
      <w:pPr>
        <w:pStyle w:val="af3"/>
        <w:ind w:left="0" w:firstLine="709"/>
        <w:jc w:val="both"/>
        <w:rPr>
          <w:b/>
          <w:sz w:val="26"/>
          <w:szCs w:val="26"/>
        </w:rPr>
      </w:pPr>
      <w:bookmarkStart w:id="140" w:name="_Toc254118247"/>
      <w:r w:rsidRPr="0063432F">
        <w:rPr>
          <w:b/>
          <w:sz w:val="26"/>
          <w:szCs w:val="26"/>
        </w:rPr>
        <w:t>Д</w:t>
      </w:r>
      <w:r w:rsidR="001D023E" w:rsidRPr="0063432F">
        <w:rPr>
          <w:b/>
          <w:sz w:val="26"/>
          <w:szCs w:val="26"/>
        </w:rPr>
        <w:t>ля организации рассмотрения</w:t>
      </w:r>
      <w:r w:rsidR="0054065C" w:rsidRPr="0063432F">
        <w:rPr>
          <w:b/>
          <w:sz w:val="26"/>
          <w:szCs w:val="26"/>
        </w:rPr>
        <w:t xml:space="preserve"> апелляции</w:t>
      </w:r>
      <w:bookmarkEnd w:id="140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>ыставленными баллами:</w:t>
      </w:r>
    </w:p>
    <w:p w:rsidR="0054065C" w:rsidRPr="0063432F" w:rsidRDefault="00932F8A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1" w:name="_Toc254118248"/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="00481A85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 xml:space="preserve">ЕГЭ </w:t>
      </w:r>
      <w:r w:rsidR="0054065C" w:rsidRPr="0063432F">
        <w:rPr>
          <w:sz w:val="26"/>
          <w:szCs w:val="26"/>
        </w:rPr>
        <w:t xml:space="preserve">передать </w:t>
      </w:r>
      <w:r w:rsidR="005A1AEC" w:rsidRPr="0063432F">
        <w:rPr>
          <w:sz w:val="26"/>
          <w:szCs w:val="26"/>
        </w:rPr>
        <w:t xml:space="preserve">форму </w:t>
      </w:r>
      <w:r w:rsidR="00F81E2C">
        <w:rPr>
          <w:sz w:val="26"/>
          <w:szCs w:val="26"/>
        </w:rPr>
        <w:t xml:space="preserve"> </w:t>
      </w:r>
      <w:r w:rsidR="0054065C" w:rsidRPr="0063432F">
        <w:rPr>
          <w:sz w:val="26"/>
          <w:szCs w:val="26"/>
        </w:rPr>
        <w:t>1-АП руководителю РЦОИ для подготовки апелляционного комплекта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ЦОИ;</w:t>
      </w:r>
      <w:bookmarkEnd w:id="141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2" w:name="_Ref89064543"/>
      <w:bookmarkStart w:id="143" w:name="_Toc254118249"/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уководителя РЦОИ </w:t>
      </w:r>
      <w:r w:rsidR="001D023E" w:rsidRPr="0063432F">
        <w:rPr>
          <w:sz w:val="26"/>
          <w:szCs w:val="26"/>
        </w:rPr>
        <w:t>апелляционный комплект</w:t>
      </w:r>
      <w:r w:rsidR="00E97387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97387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97387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E97387" w:rsidRPr="0063432F">
        <w:rPr>
          <w:sz w:val="26"/>
          <w:szCs w:val="26"/>
        </w:rPr>
        <w:t xml:space="preserve">. </w:t>
      </w:r>
      <w:r w:rsidR="008445EC">
        <w:rPr>
          <w:sz w:val="26"/>
          <w:szCs w:val="26"/>
        </w:rPr>
        <w:t>2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DA34D9" w:rsidRPr="0063432F">
        <w:rPr>
          <w:sz w:val="26"/>
          <w:szCs w:val="26"/>
        </w:rPr>
        <w:t xml:space="preserve"> </w:t>
      </w:r>
      <w:r w:rsidR="00625D1D" w:rsidRPr="0063432F">
        <w:rPr>
          <w:sz w:val="26"/>
          <w:szCs w:val="26"/>
        </w:rPr>
        <w:t xml:space="preserve">настоящих методических </w:t>
      </w:r>
      <w:bookmarkEnd w:id="142"/>
      <w:bookmarkEnd w:id="143"/>
      <w:r w:rsidR="008445EC" w:rsidRPr="008445EC">
        <w:rPr>
          <w:sz w:val="26"/>
          <w:szCs w:val="26"/>
        </w:rPr>
        <w:t>рекомендаций</w:t>
      </w:r>
      <w:r w:rsidR="008336F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8336F5" w:rsidRPr="0063432F">
        <w:rPr>
          <w:sz w:val="26"/>
          <w:szCs w:val="26"/>
        </w:rPr>
        <w:t>ередать указанные материалы председателю КК</w:t>
      </w:r>
      <w:r w:rsidR="00E97387" w:rsidRPr="0063432F">
        <w:rPr>
          <w:sz w:val="26"/>
          <w:szCs w:val="26"/>
        </w:rPr>
        <w:t>;</w:t>
      </w:r>
    </w:p>
    <w:p w:rsidR="00932F8A" w:rsidRPr="0063432F" w:rsidRDefault="00932F8A" w:rsidP="0063432F">
      <w:pPr>
        <w:pStyle w:val="af3"/>
        <w:ind w:left="0" w:firstLine="709"/>
        <w:jc w:val="both"/>
        <w:rPr>
          <w:sz w:val="26"/>
          <w:szCs w:val="26"/>
        </w:rPr>
      </w:pPr>
      <w:r w:rsidRPr="00A72933">
        <w:rPr>
          <w:sz w:val="26"/>
          <w:szCs w:val="26"/>
        </w:rPr>
        <w:t>в случае апелляции</w:t>
      </w:r>
      <w:r w:rsidR="009A4A0F" w:rsidRPr="00A72933">
        <w:rPr>
          <w:sz w:val="26"/>
          <w:szCs w:val="26"/>
        </w:rPr>
        <w:t xml:space="preserve"> о н</w:t>
      </w:r>
      <w:r w:rsidR="003D2A52" w:rsidRPr="00A72933">
        <w:rPr>
          <w:sz w:val="26"/>
          <w:szCs w:val="26"/>
        </w:rPr>
        <w:t>есогласии</w:t>
      </w:r>
      <w:r w:rsidR="009A4A0F" w:rsidRPr="00A72933">
        <w:rPr>
          <w:sz w:val="26"/>
          <w:szCs w:val="26"/>
        </w:rPr>
        <w:t xml:space="preserve"> с в</w:t>
      </w:r>
      <w:r w:rsidR="003D2A52" w:rsidRPr="00A72933">
        <w:rPr>
          <w:sz w:val="26"/>
          <w:szCs w:val="26"/>
        </w:rPr>
        <w:t>ыставленными баллами</w:t>
      </w:r>
      <w:r w:rsidRPr="00A72933">
        <w:rPr>
          <w:sz w:val="26"/>
          <w:szCs w:val="26"/>
        </w:rPr>
        <w:t xml:space="preserve"> ГВЭ передать </w:t>
      </w:r>
      <w:r w:rsidR="00AD0F21" w:rsidRPr="00A72933">
        <w:rPr>
          <w:sz w:val="26"/>
          <w:szCs w:val="26"/>
        </w:rPr>
        <w:t xml:space="preserve">форму </w:t>
      </w:r>
      <w:r w:rsidR="00F81E2C" w:rsidRPr="00A72933">
        <w:rPr>
          <w:sz w:val="26"/>
          <w:szCs w:val="26"/>
        </w:rPr>
        <w:t xml:space="preserve"> </w:t>
      </w:r>
      <w:r w:rsidR="00AD0F21" w:rsidRPr="00A72933">
        <w:rPr>
          <w:sz w:val="26"/>
          <w:szCs w:val="26"/>
        </w:rPr>
        <w:t xml:space="preserve">1-АП </w:t>
      </w:r>
      <w:r w:rsidRPr="00A72933">
        <w:rPr>
          <w:sz w:val="26"/>
          <w:szCs w:val="26"/>
        </w:rPr>
        <w:t>для подготовки апелляционного комплекта</w:t>
      </w:r>
      <w:r w:rsidR="009A4A0F" w:rsidRPr="00A72933">
        <w:rPr>
          <w:sz w:val="26"/>
          <w:szCs w:val="26"/>
        </w:rPr>
        <w:t xml:space="preserve"> в о</w:t>
      </w:r>
      <w:r w:rsidR="00CE6E23" w:rsidRPr="00A72933">
        <w:rPr>
          <w:sz w:val="26"/>
          <w:szCs w:val="26"/>
        </w:rPr>
        <w:t>рганизацию, определенную ОИВ ответственной</w:t>
      </w:r>
      <w:r w:rsidR="009A4A0F" w:rsidRPr="00A72933">
        <w:rPr>
          <w:sz w:val="26"/>
          <w:szCs w:val="26"/>
        </w:rPr>
        <w:t xml:space="preserve"> за х</w:t>
      </w:r>
      <w:r w:rsidR="00CE6E23" w:rsidRPr="00A72933">
        <w:rPr>
          <w:sz w:val="26"/>
          <w:szCs w:val="26"/>
        </w:rPr>
        <w:t>ранение материалов ГВЭ</w:t>
      </w:r>
      <w:r w:rsidRPr="00A72933">
        <w:rPr>
          <w:sz w:val="26"/>
          <w:szCs w:val="26"/>
        </w:rPr>
        <w:t>;</w:t>
      </w:r>
    </w:p>
    <w:p w:rsidR="00932F8A" w:rsidRPr="0063432F" w:rsidRDefault="00932F8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lastRenderedPageBreak/>
        <w:t>принять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CE6E23" w:rsidRPr="0063432F">
        <w:rPr>
          <w:sz w:val="26"/>
          <w:szCs w:val="26"/>
        </w:rPr>
        <w:t>ышеуказанной организации</w:t>
      </w:r>
      <w:r w:rsidRPr="0063432F">
        <w:rPr>
          <w:sz w:val="26"/>
          <w:szCs w:val="26"/>
        </w:rPr>
        <w:t xml:space="preserve"> апелляционный комплект</w:t>
      </w:r>
      <w:r w:rsidR="00E97387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97387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97387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E97387" w:rsidRPr="0063432F">
        <w:rPr>
          <w:sz w:val="26"/>
          <w:szCs w:val="26"/>
        </w:rPr>
        <w:t xml:space="preserve">. </w:t>
      </w:r>
      <w:r w:rsidR="008445EC">
        <w:rPr>
          <w:sz w:val="26"/>
          <w:szCs w:val="26"/>
        </w:rPr>
        <w:t>3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DA34D9" w:rsidRPr="0063432F">
        <w:rPr>
          <w:sz w:val="26"/>
          <w:szCs w:val="26"/>
        </w:rPr>
        <w:t xml:space="preserve"> </w:t>
      </w:r>
      <w:r w:rsidR="00625D1D" w:rsidRPr="0063432F">
        <w:rPr>
          <w:sz w:val="26"/>
          <w:szCs w:val="26"/>
        </w:rPr>
        <w:t xml:space="preserve">настоящих методических </w:t>
      </w:r>
      <w:r w:rsidR="008445EC" w:rsidRPr="008445EC">
        <w:rPr>
          <w:sz w:val="26"/>
          <w:szCs w:val="26"/>
        </w:rPr>
        <w:t>рекомендаций</w:t>
      </w:r>
      <w:r w:rsidR="008336F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8336F5" w:rsidRPr="0063432F">
        <w:rPr>
          <w:sz w:val="26"/>
          <w:szCs w:val="26"/>
        </w:rPr>
        <w:t>ередать указанные материалы председателю КК</w:t>
      </w:r>
      <w:r w:rsidR="001E6CA5" w:rsidRPr="0063432F">
        <w:rPr>
          <w:sz w:val="26"/>
          <w:szCs w:val="26"/>
        </w:rPr>
        <w:t>;</w:t>
      </w:r>
    </w:p>
    <w:p w:rsidR="008336F5" w:rsidRPr="0063432F" w:rsidRDefault="008336F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редседателя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пелляционные комплекты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равильности оценивания экзаменационной работы и (или)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еобходимости изменения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и (или) устным ответом, подготовленные экспертами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9254D3" w:rsidRPr="0063432F">
        <w:rPr>
          <w:sz w:val="26"/>
          <w:szCs w:val="26"/>
        </w:rPr>
        <w:t xml:space="preserve">о итогам рассмотрения апелляционных </w:t>
      </w:r>
      <w:r w:rsidR="00C57706" w:rsidRPr="0063432F">
        <w:rPr>
          <w:sz w:val="26"/>
          <w:szCs w:val="26"/>
        </w:rPr>
        <w:t>комплектов</w:t>
      </w:r>
      <w:r w:rsidR="009254D3" w:rsidRPr="0063432F">
        <w:rPr>
          <w:sz w:val="26"/>
          <w:szCs w:val="26"/>
        </w:rPr>
        <w:t xml:space="preserve"> документов</w:t>
      </w:r>
      <w:r w:rsidRPr="0063432F">
        <w:rPr>
          <w:sz w:val="26"/>
          <w:szCs w:val="26"/>
        </w:rPr>
        <w:t>;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4" w:name="_Toc254118253"/>
      <w:r w:rsidRPr="0063432F">
        <w:rPr>
          <w:sz w:val="26"/>
          <w:szCs w:val="26"/>
        </w:rPr>
        <w:t>сообщить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9254D3" w:rsidRPr="0063432F">
        <w:rPr>
          <w:sz w:val="26"/>
          <w:szCs w:val="26"/>
        </w:rPr>
        <w:t>ате, месте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ремени рассмотрения апелляции </w:t>
      </w:r>
      <w:r w:rsidR="00C96A79" w:rsidRPr="0063432F">
        <w:rPr>
          <w:sz w:val="26"/>
          <w:szCs w:val="26"/>
        </w:rPr>
        <w:t xml:space="preserve">председателю КК, </w:t>
      </w:r>
      <w:r w:rsidRPr="0063432F">
        <w:rPr>
          <w:sz w:val="26"/>
          <w:szCs w:val="26"/>
        </w:rPr>
        <w:t xml:space="preserve">членам КК, </w:t>
      </w:r>
      <w:r w:rsidR="00B02BAC" w:rsidRPr="0063432F">
        <w:rPr>
          <w:sz w:val="26"/>
          <w:szCs w:val="26"/>
        </w:rPr>
        <w:t xml:space="preserve">председателю </w:t>
      </w:r>
      <w:r w:rsidR="0098337F" w:rsidRPr="0063432F">
        <w:rPr>
          <w:sz w:val="26"/>
          <w:szCs w:val="26"/>
        </w:rPr>
        <w:t>ПК</w:t>
      </w:r>
      <w:r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акже участнику </w:t>
      </w:r>
      <w:r w:rsidR="0098337F" w:rsidRPr="0063432F">
        <w:rPr>
          <w:sz w:val="26"/>
          <w:szCs w:val="26"/>
        </w:rPr>
        <w:t xml:space="preserve">ГИА </w:t>
      </w:r>
      <w:r w:rsidR="00A16329" w:rsidRPr="0063432F">
        <w:rPr>
          <w:sz w:val="26"/>
          <w:szCs w:val="26"/>
        </w:rPr>
        <w:t>и (</w:t>
      </w:r>
      <w:r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 xml:space="preserve"> его </w:t>
      </w:r>
      <w:r w:rsidR="00DA44FE" w:rsidRPr="0063432F">
        <w:rPr>
          <w:sz w:val="26"/>
          <w:szCs w:val="26"/>
        </w:rPr>
        <w:t>родителю (</w:t>
      </w:r>
      <w:r w:rsidRPr="0063432F">
        <w:rPr>
          <w:sz w:val="26"/>
          <w:szCs w:val="26"/>
        </w:rPr>
        <w:t>законному представителю</w:t>
      </w:r>
      <w:r w:rsidR="00DA44FE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>;</w:t>
      </w:r>
      <w:bookmarkEnd w:id="144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5" w:name="_Toc254118254"/>
      <w:r w:rsidRPr="0063432F">
        <w:rPr>
          <w:sz w:val="26"/>
          <w:szCs w:val="26"/>
        </w:rPr>
        <w:t>подготовить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ередать председателю</w:t>
      </w:r>
      <w:r w:rsidR="00C96A79" w:rsidRPr="0063432F">
        <w:rPr>
          <w:sz w:val="26"/>
          <w:szCs w:val="26"/>
        </w:rPr>
        <w:t xml:space="preserve"> КК</w:t>
      </w:r>
      <w:r w:rsidRPr="0063432F">
        <w:rPr>
          <w:sz w:val="26"/>
          <w:szCs w:val="26"/>
        </w:rPr>
        <w:t>, членам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</w:t>
      </w:r>
      <w:r w:rsidR="00B02BAC" w:rsidRPr="0063432F">
        <w:rPr>
          <w:sz w:val="26"/>
          <w:szCs w:val="26"/>
        </w:rPr>
        <w:t>председателю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C57706" w:rsidRPr="0063432F">
        <w:rPr>
          <w:sz w:val="26"/>
          <w:szCs w:val="26"/>
        </w:rPr>
        <w:t xml:space="preserve">пелляционные </w:t>
      </w:r>
      <w:r w:rsidR="001D023E" w:rsidRPr="0063432F">
        <w:rPr>
          <w:sz w:val="26"/>
          <w:szCs w:val="26"/>
        </w:rPr>
        <w:t>комплект</w:t>
      </w:r>
      <w:r w:rsidR="00C57706" w:rsidRPr="0063432F">
        <w:rPr>
          <w:sz w:val="26"/>
          <w:szCs w:val="26"/>
        </w:rPr>
        <w:t>ы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C57706" w:rsidRPr="0063432F">
        <w:rPr>
          <w:sz w:val="26"/>
          <w:szCs w:val="26"/>
        </w:rPr>
        <w:t>аключения экспертов ПК</w:t>
      </w:r>
      <w:r w:rsidR="00907DDA" w:rsidRPr="0063432F">
        <w:rPr>
          <w:sz w:val="26"/>
          <w:szCs w:val="26"/>
        </w:rPr>
        <w:t xml:space="preserve">, </w:t>
      </w:r>
      <w:r w:rsidR="00BF750C" w:rsidRPr="0063432F">
        <w:rPr>
          <w:sz w:val="26"/>
          <w:szCs w:val="26"/>
        </w:rPr>
        <w:t xml:space="preserve">дополненные </w:t>
      </w:r>
      <w:r w:rsidR="00907DDA" w:rsidRPr="0063432F">
        <w:rPr>
          <w:sz w:val="26"/>
          <w:szCs w:val="26"/>
        </w:rPr>
        <w:t>уведомлением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907DDA" w:rsidRPr="0063432F">
        <w:rPr>
          <w:sz w:val="26"/>
          <w:szCs w:val="26"/>
        </w:rPr>
        <w:t>езультатах рассмотрения апелляции (</w:t>
      </w:r>
      <w:r w:rsidR="00BF750C" w:rsidRPr="0063432F">
        <w:rPr>
          <w:sz w:val="26"/>
          <w:szCs w:val="26"/>
        </w:rPr>
        <w:t xml:space="preserve">форма </w:t>
      </w:r>
      <w:r w:rsidR="00907DDA" w:rsidRPr="0063432F">
        <w:rPr>
          <w:sz w:val="26"/>
          <w:szCs w:val="26"/>
        </w:rPr>
        <w:t>У-33)</w:t>
      </w:r>
      <w:r w:rsidRPr="0063432F">
        <w:rPr>
          <w:sz w:val="26"/>
          <w:szCs w:val="26"/>
        </w:rPr>
        <w:t>;</w:t>
      </w:r>
      <w:bookmarkEnd w:id="14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6" w:name="_Toc254118256"/>
      <w:r w:rsidRPr="0063432F">
        <w:rPr>
          <w:sz w:val="26"/>
          <w:szCs w:val="26"/>
        </w:rPr>
        <w:t>оформить решение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утвержденные корректировки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96A79" w:rsidRPr="0063432F">
        <w:rPr>
          <w:sz w:val="26"/>
          <w:szCs w:val="26"/>
        </w:rPr>
        <w:t xml:space="preserve">ротоколе </w:t>
      </w:r>
      <w:r w:rsidR="00DA44FE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BF750C" w:rsidRPr="0063432F">
        <w:rPr>
          <w:sz w:val="26"/>
          <w:szCs w:val="26"/>
        </w:rPr>
        <w:t>риложениях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ротоколу;</w:t>
      </w:r>
      <w:bookmarkEnd w:id="146"/>
    </w:p>
    <w:p w:rsidR="00907DDA" w:rsidRPr="0063432F" w:rsidRDefault="00907DD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оформить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ыдать </w:t>
      </w:r>
      <w:r w:rsidR="00A16329" w:rsidRPr="0063432F">
        <w:rPr>
          <w:sz w:val="26"/>
          <w:szCs w:val="26"/>
        </w:rPr>
        <w:t>участнику ГИА и (</w:t>
      </w:r>
      <w:r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 xml:space="preserve"> его родителю (законному представителю) уведомление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несены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>го приложения;</w:t>
      </w:r>
    </w:p>
    <w:p w:rsidR="0054065C" w:rsidRPr="00A72933" w:rsidRDefault="0098337F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7" w:name="_Toc254118257"/>
      <w:r w:rsidRPr="00A72933">
        <w:rPr>
          <w:sz w:val="26"/>
          <w:szCs w:val="26"/>
        </w:rPr>
        <w:t>в случае апелляции</w:t>
      </w:r>
      <w:r w:rsidR="009A4A0F" w:rsidRPr="00A72933">
        <w:rPr>
          <w:sz w:val="26"/>
          <w:szCs w:val="26"/>
        </w:rPr>
        <w:t xml:space="preserve"> о н</w:t>
      </w:r>
      <w:r w:rsidR="003D2A52" w:rsidRPr="00A72933">
        <w:rPr>
          <w:sz w:val="26"/>
          <w:szCs w:val="26"/>
        </w:rPr>
        <w:t>есогласии</w:t>
      </w:r>
      <w:r w:rsidR="009A4A0F" w:rsidRPr="00A72933">
        <w:rPr>
          <w:sz w:val="26"/>
          <w:szCs w:val="26"/>
        </w:rPr>
        <w:t xml:space="preserve"> с в</w:t>
      </w:r>
      <w:r w:rsidR="003D2A52" w:rsidRPr="00A72933">
        <w:rPr>
          <w:sz w:val="26"/>
          <w:szCs w:val="26"/>
        </w:rPr>
        <w:t>ыставленными баллами</w:t>
      </w:r>
      <w:r w:rsidRPr="00A72933">
        <w:rPr>
          <w:sz w:val="26"/>
          <w:szCs w:val="26"/>
        </w:rPr>
        <w:t xml:space="preserve"> ЕГЭ </w:t>
      </w:r>
      <w:r w:rsidR="00DA44FE" w:rsidRPr="00A72933">
        <w:rPr>
          <w:sz w:val="26"/>
          <w:szCs w:val="26"/>
        </w:rPr>
        <w:t xml:space="preserve">передать </w:t>
      </w:r>
      <w:r w:rsidR="00C96A79" w:rsidRPr="00A72933">
        <w:rPr>
          <w:sz w:val="26"/>
          <w:szCs w:val="26"/>
        </w:rPr>
        <w:t xml:space="preserve">протокол </w:t>
      </w:r>
      <w:r w:rsidR="0054065C" w:rsidRPr="00A72933">
        <w:rPr>
          <w:sz w:val="26"/>
          <w:szCs w:val="26"/>
        </w:rPr>
        <w:t>рассмотрения апелляции</w:t>
      </w:r>
      <w:r w:rsidR="009A4A0F" w:rsidRPr="00A72933">
        <w:rPr>
          <w:sz w:val="26"/>
          <w:szCs w:val="26"/>
        </w:rPr>
        <w:t xml:space="preserve"> по р</w:t>
      </w:r>
      <w:r w:rsidR="00800995" w:rsidRPr="00A72933">
        <w:rPr>
          <w:sz w:val="26"/>
          <w:szCs w:val="26"/>
        </w:rPr>
        <w:t>езультатам ЕГЭ</w:t>
      </w:r>
      <w:r w:rsidR="009A4A0F" w:rsidRPr="00A72933">
        <w:rPr>
          <w:sz w:val="26"/>
          <w:szCs w:val="26"/>
        </w:rPr>
        <w:t xml:space="preserve"> с п</w:t>
      </w:r>
      <w:r w:rsidR="0054065C" w:rsidRPr="00A72933">
        <w:rPr>
          <w:sz w:val="26"/>
          <w:szCs w:val="26"/>
        </w:rPr>
        <w:t xml:space="preserve">риложением (если </w:t>
      </w:r>
      <w:r w:rsidR="004673AC" w:rsidRPr="00A72933">
        <w:rPr>
          <w:sz w:val="26"/>
          <w:szCs w:val="26"/>
        </w:rPr>
        <w:t>апелляция удовлетворена</w:t>
      </w:r>
      <w:r w:rsidR="0054065C" w:rsidRPr="00A72933">
        <w:rPr>
          <w:sz w:val="26"/>
          <w:szCs w:val="26"/>
        </w:rPr>
        <w:t>)</w:t>
      </w:r>
      <w:r w:rsidR="009A4A0F" w:rsidRPr="00A72933">
        <w:rPr>
          <w:sz w:val="26"/>
          <w:szCs w:val="26"/>
        </w:rPr>
        <w:t xml:space="preserve"> в Р</w:t>
      </w:r>
      <w:r w:rsidR="0054065C" w:rsidRPr="00A72933">
        <w:rPr>
          <w:sz w:val="26"/>
          <w:szCs w:val="26"/>
        </w:rPr>
        <w:t>ЦОИ для передачи</w:t>
      </w:r>
      <w:r w:rsidR="009A4A0F" w:rsidRPr="00A72933">
        <w:rPr>
          <w:sz w:val="26"/>
          <w:szCs w:val="26"/>
        </w:rPr>
        <w:t xml:space="preserve"> в Ф</w:t>
      </w:r>
      <w:r w:rsidR="0054065C" w:rsidRPr="00A72933">
        <w:rPr>
          <w:sz w:val="26"/>
          <w:szCs w:val="26"/>
        </w:rPr>
        <w:t>ЦТ;</w:t>
      </w:r>
      <w:bookmarkEnd w:id="147"/>
    </w:p>
    <w:p w:rsidR="0098337F" w:rsidRPr="00A72933" w:rsidRDefault="0098337F" w:rsidP="0063432F">
      <w:pPr>
        <w:pStyle w:val="af3"/>
        <w:ind w:left="0" w:firstLine="709"/>
        <w:jc w:val="both"/>
        <w:rPr>
          <w:sz w:val="26"/>
          <w:szCs w:val="26"/>
        </w:rPr>
      </w:pPr>
      <w:r w:rsidRPr="00A72933">
        <w:rPr>
          <w:sz w:val="26"/>
          <w:szCs w:val="26"/>
        </w:rPr>
        <w:t>в случае апелляции</w:t>
      </w:r>
      <w:r w:rsidR="009A4A0F" w:rsidRPr="00A72933">
        <w:rPr>
          <w:sz w:val="26"/>
          <w:szCs w:val="26"/>
        </w:rPr>
        <w:t xml:space="preserve"> о н</w:t>
      </w:r>
      <w:r w:rsidR="003D2A52" w:rsidRPr="00A72933">
        <w:rPr>
          <w:sz w:val="26"/>
          <w:szCs w:val="26"/>
        </w:rPr>
        <w:t>есогласии</w:t>
      </w:r>
      <w:r w:rsidR="009A4A0F" w:rsidRPr="00A72933">
        <w:rPr>
          <w:sz w:val="26"/>
          <w:szCs w:val="26"/>
        </w:rPr>
        <w:t xml:space="preserve"> с в</w:t>
      </w:r>
      <w:r w:rsidR="003D2A52" w:rsidRPr="00A72933">
        <w:rPr>
          <w:sz w:val="26"/>
          <w:szCs w:val="26"/>
        </w:rPr>
        <w:t>ыставленными баллами</w:t>
      </w:r>
      <w:r w:rsidRPr="00A72933">
        <w:rPr>
          <w:sz w:val="26"/>
          <w:szCs w:val="26"/>
        </w:rPr>
        <w:t xml:space="preserve"> ГВЭ</w:t>
      </w:r>
      <w:r w:rsidR="009A4A0F" w:rsidRPr="00A72933">
        <w:rPr>
          <w:sz w:val="26"/>
          <w:szCs w:val="26"/>
        </w:rPr>
        <w:t xml:space="preserve"> на о</w:t>
      </w:r>
      <w:r w:rsidR="003A5416" w:rsidRPr="00A72933">
        <w:rPr>
          <w:sz w:val="26"/>
          <w:szCs w:val="26"/>
        </w:rPr>
        <w:t>сновании</w:t>
      </w:r>
      <w:r w:rsidRPr="00A72933">
        <w:rPr>
          <w:sz w:val="26"/>
          <w:szCs w:val="26"/>
        </w:rPr>
        <w:t xml:space="preserve"> </w:t>
      </w:r>
      <w:r w:rsidR="00C96A79" w:rsidRPr="00A72933">
        <w:rPr>
          <w:sz w:val="26"/>
          <w:szCs w:val="26"/>
        </w:rPr>
        <w:t xml:space="preserve">протокола </w:t>
      </w:r>
      <w:r w:rsidRPr="00A72933">
        <w:rPr>
          <w:sz w:val="26"/>
          <w:szCs w:val="26"/>
        </w:rPr>
        <w:t>рассмотрения апелляции</w:t>
      </w:r>
      <w:r w:rsidR="009A4A0F" w:rsidRPr="00A72933">
        <w:rPr>
          <w:sz w:val="26"/>
          <w:szCs w:val="26"/>
        </w:rPr>
        <w:t xml:space="preserve"> с п</w:t>
      </w:r>
      <w:r w:rsidRPr="00A72933">
        <w:rPr>
          <w:sz w:val="26"/>
          <w:szCs w:val="26"/>
        </w:rPr>
        <w:t xml:space="preserve">риложением (если апелляция удовлетворена) </w:t>
      </w:r>
      <w:r w:rsidR="003A5416" w:rsidRPr="00A72933">
        <w:rPr>
          <w:sz w:val="26"/>
          <w:szCs w:val="26"/>
        </w:rPr>
        <w:t>выполнить</w:t>
      </w:r>
      <w:r w:rsidRPr="00A72933">
        <w:rPr>
          <w:sz w:val="26"/>
          <w:szCs w:val="26"/>
        </w:rPr>
        <w:t xml:space="preserve"> пересчет результатов ГВЭ;</w:t>
      </w:r>
    </w:p>
    <w:p w:rsidR="00C96A79" w:rsidRPr="0063432F" w:rsidRDefault="00C96A79" w:rsidP="0063432F">
      <w:pPr>
        <w:pStyle w:val="af3"/>
        <w:ind w:left="0" w:firstLine="709"/>
        <w:jc w:val="both"/>
        <w:rPr>
          <w:sz w:val="26"/>
          <w:szCs w:val="26"/>
        </w:rPr>
      </w:pPr>
      <w:r w:rsidRPr="00A72933">
        <w:rPr>
          <w:sz w:val="26"/>
          <w:szCs w:val="26"/>
        </w:rPr>
        <w:t>передать председателю</w:t>
      </w:r>
      <w:r w:rsidR="009A4A0F" w:rsidRPr="00A72933">
        <w:rPr>
          <w:sz w:val="26"/>
          <w:szCs w:val="26"/>
        </w:rPr>
        <w:t xml:space="preserve"> КК и в Г</w:t>
      </w:r>
      <w:r w:rsidR="008441E8" w:rsidRPr="00A72933">
        <w:rPr>
          <w:sz w:val="26"/>
          <w:szCs w:val="26"/>
        </w:rPr>
        <w:t>ЭК для утверждения</w:t>
      </w:r>
      <w:r w:rsidRPr="00A72933">
        <w:rPr>
          <w:sz w:val="26"/>
          <w:szCs w:val="26"/>
        </w:rPr>
        <w:t xml:space="preserve"> протокол</w:t>
      </w:r>
      <w:r w:rsidR="009A4A0F" w:rsidRPr="00A72933">
        <w:rPr>
          <w:sz w:val="26"/>
          <w:szCs w:val="26"/>
        </w:rPr>
        <w:t xml:space="preserve"> и п</w:t>
      </w:r>
      <w:r w:rsidRPr="00A72933">
        <w:rPr>
          <w:sz w:val="26"/>
          <w:szCs w:val="26"/>
        </w:rPr>
        <w:t>риложение</w:t>
      </w:r>
      <w:r w:rsidR="009A4A0F" w:rsidRPr="00A72933">
        <w:rPr>
          <w:sz w:val="26"/>
          <w:szCs w:val="26"/>
        </w:rPr>
        <w:t xml:space="preserve"> к п</w:t>
      </w:r>
      <w:r w:rsidRPr="00A72933">
        <w:rPr>
          <w:sz w:val="26"/>
          <w:szCs w:val="26"/>
        </w:rPr>
        <w:t>ротоколу рассмотрения апелляции</w:t>
      </w:r>
      <w:r w:rsidR="009A4A0F" w:rsidRPr="00A72933">
        <w:rPr>
          <w:sz w:val="26"/>
          <w:szCs w:val="26"/>
        </w:rPr>
        <w:t xml:space="preserve"> с п</w:t>
      </w:r>
      <w:r w:rsidRPr="00A72933">
        <w:rPr>
          <w:sz w:val="26"/>
          <w:szCs w:val="26"/>
        </w:rPr>
        <w:t>ересчитанными результатами ГВЭ участника ГВЭ;</w:t>
      </w:r>
    </w:p>
    <w:p w:rsidR="00000219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8" w:name="_Toc254118258"/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уководителя РЦОИ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ередать председателю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ротокол </w:t>
      </w:r>
      <w:r w:rsidR="00D05012" w:rsidRPr="0063432F">
        <w:rPr>
          <w:sz w:val="26"/>
          <w:szCs w:val="26"/>
        </w:rPr>
        <w:t xml:space="preserve">                   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риложение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ересчитанными ФЦТ результатами ЕГЭ участника ЕГЭ</w:t>
      </w:r>
      <w:bookmarkEnd w:id="148"/>
      <w:r w:rsidR="008441E8" w:rsidRPr="0063432F">
        <w:rPr>
          <w:sz w:val="26"/>
          <w:szCs w:val="26"/>
        </w:rPr>
        <w:t>.</w:t>
      </w:r>
    </w:p>
    <w:p w:rsidR="00320F3C" w:rsidRPr="0063432F" w:rsidRDefault="00E51E76" w:rsidP="006B3FE5">
      <w:pPr>
        <w:pStyle w:val="20"/>
      </w:pPr>
      <w:bookmarkStart w:id="149" w:name="_Toc411955890"/>
      <w:bookmarkStart w:id="150" w:name="_Toc435626903"/>
      <w:bookmarkStart w:id="151" w:name="_Toc468700795"/>
      <w:r>
        <w:t>9</w:t>
      </w:r>
      <w:r w:rsidR="00D17F32" w:rsidRPr="0063432F">
        <w:t>.</w:t>
      </w:r>
      <w:r w:rsidR="00922853" w:rsidRPr="0063432F">
        <w:t>5</w:t>
      </w:r>
      <w:r w:rsidR="00D17F32" w:rsidRPr="0063432F">
        <w:t xml:space="preserve">. </w:t>
      </w:r>
      <w:r w:rsidR="00FC6CC7" w:rsidRPr="0063432F">
        <w:t xml:space="preserve">Правила заполнения </w:t>
      </w:r>
      <w:r w:rsidR="00C96A79" w:rsidRPr="0063432F">
        <w:t xml:space="preserve">протокола </w:t>
      </w:r>
      <w:r w:rsidR="00FC6CC7" w:rsidRPr="0063432F">
        <w:t>рассмотрения апелляции</w:t>
      </w:r>
      <w:r w:rsidR="009A4A0F" w:rsidRPr="0063432F">
        <w:t xml:space="preserve"> по</w:t>
      </w:r>
      <w:r w:rsidR="009A4A0F">
        <w:t> </w:t>
      </w:r>
      <w:r w:rsidR="009A4A0F" w:rsidRPr="0063432F">
        <w:t>р</w:t>
      </w:r>
      <w:r w:rsidR="00CF449A" w:rsidRPr="0063432F">
        <w:t xml:space="preserve">езультатам </w:t>
      </w:r>
      <w:r w:rsidR="007A001B">
        <w:t>ГИА</w:t>
      </w:r>
      <w:r w:rsidR="007A001B" w:rsidRPr="0063432F">
        <w:t xml:space="preserve"> </w:t>
      </w:r>
      <w:r w:rsidR="00FC6CC7" w:rsidRPr="0063432F">
        <w:t>(форма 2-АП)</w:t>
      </w:r>
      <w:bookmarkEnd w:id="149"/>
      <w:bookmarkEnd w:id="150"/>
      <w:bookmarkEnd w:id="151"/>
    </w:p>
    <w:p w:rsidR="00320F3C" w:rsidRPr="0063432F" w:rsidRDefault="00D17F32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b/>
          <w:sz w:val="26"/>
          <w:szCs w:val="26"/>
        </w:rPr>
        <w:t>Заполнение формы 2-АП</w:t>
      </w:r>
    </w:p>
    <w:p w:rsidR="00D17F32" w:rsidRPr="0063432F" w:rsidRDefault="00320F3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Поля раздела «Информация</w:t>
      </w:r>
      <w:r w:rsidR="009A4A0F" w:rsidRPr="0063432F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 xml:space="preserve">пеллянте» заполняется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</w:t>
      </w:r>
      <w:r w:rsidR="00CE4D62" w:rsidRPr="00B228B9">
        <w:rPr>
          <w:sz w:val="26"/>
          <w:szCs w:val="26"/>
        </w:rPr>
        <w:t xml:space="preserve"> документов</w:t>
      </w:r>
      <w:r w:rsidRPr="0063432F">
        <w:rPr>
          <w:sz w:val="26"/>
          <w:szCs w:val="26"/>
        </w:rPr>
        <w:t xml:space="preserve">. </w:t>
      </w:r>
    </w:p>
    <w:p w:rsidR="00320F3C" w:rsidRPr="0063432F" w:rsidRDefault="005A56C1" w:rsidP="0063432F">
      <w:pPr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форме 2-АП необходимо указать:</w:t>
      </w:r>
      <w:r w:rsidR="00320F3C" w:rsidRPr="0063432F">
        <w:rPr>
          <w:sz w:val="26"/>
          <w:szCs w:val="26"/>
        </w:rPr>
        <w:t xml:space="preserve"> апелляция рассматривается </w:t>
      </w:r>
      <w:r w:rsidR="00D05012" w:rsidRPr="0063432F">
        <w:rPr>
          <w:sz w:val="26"/>
          <w:szCs w:val="26"/>
        </w:rPr>
        <w:t xml:space="preserve">                   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F3C" w:rsidRPr="0063432F">
        <w:rPr>
          <w:sz w:val="26"/>
          <w:szCs w:val="26"/>
        </w:rPr>
        <w:t>рисутствии апеллянта (его законных представителей) или нет.</w:t>
      </w:r>
    </w:p>
    <w:p w:rsidR="00320F3C" w:rsidRPr="0063432F" w:rsidRDefault="00A60741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КК</w:t>
      </w:r>
      <w:r w:rsidR="00320F3C" w:rsidRPr="0063432F">
        <w:rPr>
          <w:sz w:val="26"/>
          <w:szCs w:val="26"/>
        </w:rPr>
        <w:t xml:space="preserve"> заполняет раздел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D030F2" w:rsidRPr="0063432F">
        <w:rPr>
          <w:sz w:val="26"/>
          <w:szCs w:val="26"/>
        </w:rPr>
        <w:t>редоставленных апелляционных материалах</w:t>
      </w:r>
      <w:r w:rsidR="00320F3C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320F3C" w:rsidRPr="0063432F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320F3C" w:rsidRPr="0063432F">
        <w:rPr>
          <w:sz w:val="26"/>
          <w:szCs w:val="26"/>
        </w:rPr>
        <w:t>зображений бланков апеллянта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320F3C" w:rsidRPr="0063432F">
        <w:rPr>
          <w:sz w:val="26"/>
          <w:szCs w:val="26"/>
        </w:rPr>
        <w:t xml:space="preserve"> листов распознавания. 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320F3C" w:rsidRPr="0063432F">
        <w:rPr>
          <w:sz w:val="26"/>
          <w:szCs w:val="26"/>
        </w:rPr>
        <w:t>езультатам сравнения заполня</w:t>
      </w:r>
      <w:r w:rsidR="00D030F2" w:rsidRPr="0063432F">
        <w:rPr>
          <w:sz w:val="26"/>
          <w:szCs w:val="26"/>
        </w:rPr>
        <w:t>ются</w:t>
      </w:r>
      <w:r w:rsidR="00320F3C" w:rsidRPr="0063432F">
        <w:rPr>
          <w:sz w:val="26"/>
          <w:szCs w:val="26"/>
        </w:rPr>
        <w:t xml:space="preserve"> поля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F3C" w:rsidRPr="0063432F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="00320F3C" w:rsidRPr="0063432F">
        <w:rPr>
          <w:sz w:val="26"/>
          <w:szCs w:val="26"/>
        </w:rPr>
        <w:t>ланки».</w:t>
      </w:r>
    </w:p>
    <w:p w:rsidR="00320F3C" w:rsidRPr="0063432F" w:rsidRDefault="00320F3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Апеллянт подтверждает своей подписью, что предъявляемые изображения бланков являютс</w:t>
      </w:r>
      <w:r w:rsidR="005A56C1" w:rsidRPr="0063432F">
        <w:rPr>
          <w:sz w:val="26"/>
          <w:szCs w:val="26"/>
        </w:rPr>
        <w:t>я изображениями бланков, заполненных</w:t>
      </w:r>
      <w:r w:rsidR="009A4A0F" w:rsidRPr="0063432F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ри выполнении экзаменационной </w:t>
      </w:r>
      <w:r w:rsidRPr="0063432F">
        <w:rPr>
          <w:sz w:val="26"/>
          <w:szCs w:val="26"/>
        </w:rPr>
        <w:lastRenderedPageBreak/>
        <w:t>работы</w:t>
      </w:r>
      <w:r w:rsidR="00212022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</w:t>
      </w:r>
      <w:r w:rsidR="008B6680" w:rsidRPr="0063432F">
        <w:rPr>
          <w:sz w:val="26"/>
          <w:szCs w:val="26"/>
        </w:rPr>
        <w:t>файл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8B6680" w:rsidRPr="0063432F">
        <w:rPr>
          <w:sz w:val="26"/>
          <w:szCs w:val="26"/>
        </w:rPr>
        <w:t>ифровой аудиозаписью содержит его устный ответ</w:t>
      </w:r>
      <w:r w:rsidR="007A5D05" w:rsidRPr="00B228B9">
        <w:rPr>
          <w:sz w:val="26"/>
          <w:szCs w:val="26"/>
        </w:rPr>
        <w:t xml:space="preserve"> (в случае его присутствия при рассмотрении апелляции)</w:t>
      </w:r>
      <w:r w:rsidRPr="0063432F">
        <w:rPr>
          <w:sz w:val="26"/>
          <w:szCs w:val="26"/>
        </w:rPr>
        <w:t>.</w:t>
      </w:r>
    </w:p>
    <w:p w:rsidR="00C57F91" w:rsidRPr="0063432F" w:rsidRDefault="003960B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В </w:t>
      </w:r>
      <w:r w:rsidR="008B6680" w:rsidRPr="0063432F">
        <w:rPr>
          <w:sz w:val="26"/>
          <w:szCs w:val="26"/>
        </w:rPr>
        <w:t>разделе</w:t>
      </w:r>
      <w:r w:rsidRPr="0063432F">
        <w:rPr>
          <w:sz w:val="26"/>
          <w:szCs w:val="26"/>
        </w:rPr>
        <w:t xml:space="preserve"> </w:t>
      </w:r>
      <w:r w:rsidR="008B6680" w:rsidRPr="0063432F">
        <w:rPr>
          <w:sz w:val="26"/>
          <w:szCs w:val="26"/>
        </w:rPr>
        <w:t>«Р</w:t>
      </w:r>
      <w:r w:rsidRPr="0063432F">
        <w:rPr>
          <w:sz w:val="26"/>
          <w:szCs w:val="26"/>
        </w:rPr>
        <w:t xml:space="preserve">ешение </w:t>
      </w:r>
      <w:r w:rsidR="00D030F2" w:rsidRPr="0063432F">
        <w:rPr>
          <w:sz w:val="26"/>
          <w:szCs w:val="26"/>
        </w:rPr>
        <w:t>конфликтной комиссии</w:t>
      </w:r>
      <w:r w:rsidR="008B6680" w:rsidRPr="0063432F">
        <w:rPr>
          <w:sz w:val="26"/>
          <w:szCs w:val="26"/>
        </w:rPr>
        <w:t>»</w:t>
      </w:r>
      <w:r w:rsidRPr="0063432F">
        <w:rPr>
          <w:sz w:val="26"/>
          <w:szCs w:val="26"/>
        </w:rPr>
        <w:t xml:space="preserve"> указывается: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удовлетворена или отклонена апелляция (если удовлетворена,</w:t>
      </w:r>
      <w:r w:rsidR="009A4A0F" w:rsidRPr="0063432F">
        <w:rPr>
          <w:sz w:val="26"/>
          <w:szCs w:val="26"/>
        </w:rPr>
        <w:t xml:space="preserve"> то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связи 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аличием каких ошибок при обработке</w:t>
      </w:r>
      <w:r w:rsidR="007A5D05" w:rsidRPr="00B228B9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</w:t>
      </w:r>
      <w:r w:rsidR="007A5D05" w:rsidRPr="00B228B9">
        <w:rPr>
          <w:sz w:val="26"/>
          <w:szCs w:val="26"/>
        </w:rPr>
        <w:t>включая количество заданий каждого типа,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="007A5D05" w:rsidRPr="00B228B9">
        <w:rPr>
          <w:sz w:val="26"/>
          <w:szCs w:val="26"/>
        </w:rPr>
        <w:t xml:space="preserve">отором обнаружены ошибки обработки, </w:t>
      </w:r>
      <w:r w:rsidRPr="0063432F">
        <w:rPr>
          <w:sz w:val="26"/>
          <w:szCs w:val="26"/>
        </w:rPr>
        <w:t>и (или) при оценивании</w:t>
      </w:r>
      <w:r w:rsidR="007A5D05" w:rsidRPr="00B228B9">
        <w:t xml:space="preserve"> </w:t>
      </w:r>
      <w:r w:rsidR="007A5D05" w:rsidRPr="00B228B9">
        <w:rPr>
          <w:sz w:val="26"/>
          <w:szCs w:val="26"/>
        </w:rPr>
        <w:t>заданий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7A5D05" w:rsidRPr="00B228B9">
        <w:rPr>
          <w:sz w:val="26"/>
          <w:szCs w:val="26"/>
        </w:rPr>
        <w:t>азвернутым ответом (устным ответом)</w:t>
      </w:r>
      <w:r w:rsidRPr="0063432F">
        <w:rPr>
          <w:sz w:val="26"/>
          <w:szCs w:val="26"/>
        </w:rPr>
        <w:t>;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количество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ответом,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которых изменен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ешению КК,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уммарное количество первичных баллов,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оторое изменено (и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акую сторону – большую или меньшую) количество баллов 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ответом;</w:t>
      </w:r>
    </w:p>
    <w:p w:rsidR="008B6680" w:rsidRPr="0063432F" w:rsidRDefault="008B6680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количество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стным ответом,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которых изменен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ешению КК,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уммарное количество первичных баллов,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оторое изменено (и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акую сторону – большую или меньшую) количество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стным ответом;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результаты голосования членов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 существу рассмотрения апелляции</w:t>
      </w:r>
      <w:r w:rsidR="008B6680" w:rsidRPr="0063432F">
        <w:rPr>
          <w:sz w:val="26"/>
          <w:szCs w:val="26"/>
        </w:rPr>
        <w:t xml:space="preserve"> </w:t>
      </w:r>
      <w:r w:rsidR="00D05012" w:rsidRPr="0063432F">
        <w:rPr>
          <w:sz w:val="26"/>
          <w:szCs w:val="26"/>
        </w:rPr>
        <w:t xml:space="preserve">                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8B6680" w:rsidRPr="0063432F">
        <w:rPr>
          <w:sz w:val="26"/>
          <w:szCs w:val="26"/>
        </w:rPr>
        <w:t>казанием количества голосовавших</w:t>
      </w:r>
      <w:r w:rsidRPr="0063432F">
        <w:rPr>
          <w:sz w:val="26"/>
          <w:szCs w:val="26"/>
        </w:rPr>
        <w:t>;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подпись председателя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Pr="0063432F">
        <w:rPr>
          <w:sz w:val="26"/>
          <w:szCs w:val="26"/>
        </w:rPr>
        <w:t>ленов КК, дата рассмотрения апелляции.</w:t>
      </w:r>
    </w:p>
    <w:p w:rsidR="003960B5" w:rsidRPr="0063432F" w:rsidRDefault="00762DF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«Информация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рассмотрения апелляции»</w:t>
      </w:r>
      <w:r w:rsidR="00FA6130" w:rsidRPr="0063432F">
        <w:rPr>
          <w:sz w:val="26"/>
          <w:szCs w:val="26"/>
        </w:rPr>
        <w:t xml:space="preserve"> </w:t>
      </w:r>
      <w:r w:rsidR="003960B5" w:rsidRPr="0063432F">
        <w:rPr>
          <w:sz w:val="26"/>
          <w:szCs w:val="26"/>
        </w:rPr>
        <w:t>специалистами РЦОИ заполняются поля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3960B5" w:rsidRPr="0063432F">
        <w:rPr>
          <w:sz w:val="26"/>
          <w:szCs w:val="26"/>
        </w:rPr>
        <w:t>ате передачи информации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3960B5" w:rsidRPr="0063432F">
        <w:rPr>
          <w:sz w:val="26"/>
          <w:szCs w:val="26"/>
        </w:rPr>
        <w:t>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3960B5" w:rsidRPr="0063432F">
        <w:rPr>
          <w:sz w:val="26"/>
          <w:szCs w:val="26"/>
        </w:rPr>
        <w:t>ЦОИ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3960B5" w:rsidRPr="0063432F">
        <w:rPr>
          <w:sz w:val="26"/>
          <w:szCs w:val="26"/>
        </w:rPr>
        <w:t>з РЦОИ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3960B5" w:rsidRPr="0063432F">
        <w:rPr>
          <w:sz w:val="26"/>
          <w:szCs w:val="26"/>
        </w:rPr>
        <w:t>ЦТ. Записи заверяются подписями исполнителей.</w:t>
      </w:r>
    </w:p>
    <w:p w:rsidR="00946605" w:rsidRDefault="003960B5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Заполнение Пр</w:t>
      </w:r>
      <w:r w:rsidR="00946605">
        <w:rPr>
          <w:b/>
          <w:sz w:val="26"/>
          <w:szCs w:val="26"/>
        </w:rPr>
        <w:t>иложения</w:t>
      </w:r>
      <w:r w:rsidR="009A4A0F">
        <w:rPr>
          <w:b/>
          <w:sz w:val="26"/>
          <w:szCs w:val="26"/>
        </w:rPr>
        <w:t xml:space="preserve"> к ф</w:t>
      </w:r>
      <w:r w:rsidR="00946605">
        <w:rPr>
          <w:b/>
          <w:sz w:val="26"/>
          <w:szCs w:val="26"/>
        </w:rPr>
        <w:t>орме 2-АП – 2-АП-1.</w:t>
      </w:r>
      <w:r w:rsidR="00D717F0">
        <w:rPr>
          <w:rStyle w:val="af9"/>
          <w:b/>
          <w:sz w:val="26"/>
          <w:szCs w:val="26"/>
        </w:rPr>
        <w:footnoteReference w:id="5"/>
      </w:r>
    </w:p>
    <w:p w:rsidR="00320F3C" w:rsidRPr="0063432F" w:rsidRDefault="003960B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Содержание изменений для пересчета результатов </w:t>
      </w:r>
      <w:r w:rsidR="007A001B">
        <w:rPr>
          <w:sz w:val="26"/>
          <w:szCs w:val="26"/>
        </w:rPr>
        <w:t>ГИА</w:t>
      </w:r>
      <w:r w:rsidRPr="0063432F">
        <w:rPr>
          <w:sz w:val="26"/>
          <w:szCs w:val="26"/>
        </w:rPr>
        <w:t xml:space="preserve"> при рассмотрени</w:t>
      </w:r>
      <w:r w:rsidR="00DE1703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апелляции (по бланку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1)</w:t>
      </w:r>
      <w:r w:rsidR="00E94293" w:rsidRPr="0063432F">
        <w:rPr>
          <w:sz w:val="26"/>
          <w:szCs w:val="26"/>
        </w:rPr>
        <w:t>.</w:t>
      </w:r>
    </w:p>
    <w:p w:rsidR="002F024F" w:rsidRPr="0063432F" w:rsidRDefault="00EE7A9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отклонения апелляц</w:t>
      </w:r>
      <w:r w:rsidR="00E37C79" w:rsidRPr="0063432F">
        <w:rPr>
          <w:sz w:val="26"/>
          <w:szCs w:val="26"/>
        </w:rPr>
        <w:t>ии форма 2-АП-1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E37C79" w:rsidRPr="0063432F">
        <w:rPr>
          <w:sz w:val="26"/>
          <w:szCs w:val="26"/>
        </w:rPr>
        <w:t>аполняется.</w:t>
      </w:r>
    </w:p>
    <w:p w:rsidR="002F024F" w:rsidRPr="0063432F" w:rsidRDefault="002F024F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BA661D" w:rsidRPr="0063432F">
        <w:rPr>
          <w:sz w:val="26"/>
          <w:szCs w:val="26"/>
        </w:rPr>
        <w:t>ратким ответом</w:t>
      </w:r>
      <w:r w:rsidRPr="0063432F">
        <w:rPr>
          <w:sz w:val="26"/>
          <w:szCs w:val="26"/>
        </w:rPr>
        <w:t>»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толбце «Было**»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63432F">
        <w:rPr>
          <w:sz w:val="26"/>
          <w:szCs w:val="26"/>
        </w:rPr>
        <w:t xml:space="preserve"> те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троки, номера которых соответствуют номеру 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BA661D" w:rsidRPr="0063432F">
        <w:rPr>
          <w:sz w:val="26"/>
          <w:szCs w:val="26"/>
        </w:rPr>
        <w:t>ратким ответом</w:t>
      </w:r>
      <w:r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оторые апеллянт дал ответ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оответствующих полях бланка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1.</w:t>
      </w:r>
    </w:p>
    <w:p w:rsidR="002F024F" w:rsidRPr="0063432F" w:rsidRDefault="002F024F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технической ошибки ответ, указанный участником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ланке ответов №</w:t>
      </w:r>
      <w:r w:rsidR="00B07957" w:rsidRPr="0063432F">
        <w:rPr>
          <w:sz w:val="26"/>
          <w:szCs w:val="26"/>
        </w:rPr>
        <w:t> </w:t>
      </w:r>
      <w:r w:rsidRPr="0063432F">
        <w:rPr>
          <w:sz w:val="26"/>
          <w:szCs w:val="26"/>
        </w:rPr>
        <w:t>1,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овпадает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тветом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ланке распознавания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>то задание,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</w:t>
      </w:r>
      <w:r w:rsidR="00D868E3" w:rsidRPr="0063432F">
        <w:rPr>
          <w:sz w:val="26"/>
          <w:szCs w:val="26"/>
        </w:rPr>
        <w:t>Изменить на</w:t>
      </w:r>
      <w:r w:rsidRPr="0063432F">
        <w:rPr>
          <w:sz w:val="26"/>
          <w:szCs w:val="26"/>
        </w:rPr>
        <w:t>» необходимо указать реальный ответ, который указан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 xml:space="preserve">ланке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 апеллянта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ачестве ответа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оответствующее задание.</w:t>
      </w:r>
      <w:proofErr w:type="gramEnd"/>
      <w:r w:rsidRPr="0063432F">
        <w:rPr>
          <w:sz w:val="26"/>
          <w:szCs w:val="26"/>
        </w:rPr>
        <w:t xml:space="preserve"> При этом необходимо учитывать,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</w:t>
      </w:r>
      <w:r w:rsidR="002A28E5" w:rsidRPr="0063432F">
        <w:rPr>
          <w:sz w:val="26"/>
          <w:szCs w:val="26"/>
        </w:rPr>
        <w:t>Изменить на</w:t>
      </w:r>
      <w:r w:rsidRPr="0063432F">
        <w:rPr>
          <w:sz w:val="26"/>
          <w:szCs w:val="26"/>
        </w:rPr>
        <w:t>» необходимо указать ответ апеллянта только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лучае, если апеллянт использовал для записи ответа только допустимые символы для записи ответа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анное задание (</w:t>
      </w:r>
      <w:r w:rsidR="00FD72C2" w:rsidRPr="0063432F">
        <w:rPr>
          <w:sz w:val="26"/>
          <w:szCs w:val="26"/>
        </w:rPr>
        <w:t xml:space="preserve">перечень допустимых символов для записи </w:t>
      </w:r>
      <w:r w:rsidR="00944488" w:rsidRPr="0063432F">
        <w:rPr>
          <w:sz w:val="26"/>
          <w:szCs w:val="26"/>
        </w:rPr>
        <w:t xml:space="preserve">кратких </w:t>
      </w:r>
      <w:r w:rsidR="00FD72C2" w:rsidRPr="0063432F">
        <w:rPr>
          <w:sz w:val="26"/>
          <w:szCs w:val="26"/>
        </w:rPr>
        <w:t>ответов РЦОИ предоставляет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FD72C2" w:rsidRPr="0063432F">
        <w:rPr>
          <w:sz w:val="26"/>
          <w:szCs w:val="26"/>
        </w:rPr>
        <w:t>К</w:t>
      </w:r>
      <w:r w:rsidR="009A4A0F" w:rsidRPr="0063432F">
        <w:rPr>
          <w:sz w:val="26"/>
          <w:szCs w:val="26"/>
        </w:rPr>
        <w:t xml:space="preserve"> до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FD72C2" w:rsidRPr="0063432F">
        <w:rPr>
          <w:sz w:val="26"/>
          <w:szCs w:val="26"/>
        </w:rPr>
        <w:t>ачала работ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FD72C2" w:rsidRPr="0063432F">
        <w:rPr>
          <w:sz w:val="26"/>
          <w:szCs w:val="26"/>
        </w:rPr>
        <w:t>ассмотрению апелляции</w:t>
      </w:r>
      <w:r w:rsidRPr="0063432F">
        <w:rPr>
          <w:sz w:val="26"/>
          <w:szCs w:val="26"/>
        </w:rPr>
        <w:t>)</w:t>
      </w:r>
      <w:r w:rsidR="002A28E5" w:rsidRPr="0063432F">
        <w:rPr>
          <w:sz w:val="26"/>
          <w:szCs w:val="26"/>
        </w:rPr>
        <w:t>.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 обнаружении технических ошибок (ошибок при обработке – сканировании, распознавании текста, верификации), руководитель РЦОИ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ижней части формы 2-АП-1 дает пояснения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ричинах возникновения такой ошибки.</w:t>
      </w:r>
    </w:p>
    <w:p w:rsidR="002A28E5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Информацию, внесенную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 xml:space="preserve">орму 2-АП-1, </w:t>
      </w:r>
      <w:r w:rsidR="00762DFC" w:rsidRPr="0063432F">
        <w:rPr>
          <w:sz w:val="26"/>
          <w:szCs w:val="26"/>
        </w:rPr>
        <w:t xml:space="preserve">удостоверяет </w:t>
      </w:r>
      <w:r w:rsidRPr="0063432F">
        <w:rPr>
          <w:sz w:val="26"/>
          <w:szCs w:val="26"/>
        </w:rPr>
        <w:t>своей подписью председатель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члены КК, указывается дата.</w:t>
      </w:r>
    </w:p>
    <w:p w:rsidR="00A72933" w:rsidRPr="0063432F" w:rsidRDefault="00A72933" w:rsidP="0063432F">
      <w:pPr>
        <w:pStyle w:val="af3"/>
        <w:ind w:left="0" w:firstLine="709"/>
        <w:jc w:val="both"/>
        <w:rPr>
          <w:sz w:val="26"/>
          <w:szCs w:val="26"/>
        </w:rPr>
      </w:pPr>
    </w:p>
    <w:p w:rsidR="005B0420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b/>
          <w:sz w:val="26"/>
          <w:szCs w:val="26"/>
        </w:rPr>
        <w:lastRenderedPageBreak/>
        <w:t>Заполнение Приложения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ф</w:t>
      </w:r>
      <w:r w:rsidRPr="0063432F">
        <w:rPr>
          <w:b/>
          <w:sz w:val="26"/>
          <w:szCs w:val="26"/>
        </w:rPr>
        <w:t>орме 2-АП – 2-АП-2.</w:t>
      </w:r>
      <w:r w:rsidRPr="0063432F">
        <w:rPr>
          <w:sz w:val="26"/>
          <w:szCs w:val="26"/>
        </w:rPr>
        <w:t xml:space="preserve"> 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Содержание изменений для пересчета результатов </w:t>
      </w:r>
      <w:r w:rsidR="00FC0201">
        <w:rPr>
          <w:sz w:val="26"/>
          <w:szCs w:val="26"/>
        </w:rPr>
        <w:t>ГИА</w:t>
      </w:r>
      <w:r w:rsidR="00FC0201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при рассмотрени</w:t>
      </w:r>
      <w:r w:rsidR="00DA44FE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апелляции (по </w:t>
      </w:r>
      <w:r w:rsidR="00DE1703" w:rsidRPr="0063432F">
        <w:rPr>
          <w:sz w:val="26"/>
          <w:szCs w:val="26"/>
        </w:rPr>
        <w:t>бланк</w:t>
      </w:r>
      <w:r w:rsidR="006A64F7" w:rsidRPr="0063432F">
        <w:rPr>
          <w:sz w:val="26"/>
          <w:szCs w:val="26"/>
        </w:rPr>
        <w:t>у</w:t>
      </w:r>
      <w:r w:rsidR="00DE1703" w:rsidRPr="0063432F">
        <w:rPr>
          <w:sz w:val="26"/>
          <w:szCs w:val="26"/>
        </w:rPr>
        <w:t xml:space="preserve"> ответов </w:t>
      </w:r>
      <w:r w:rsidR="009A4A0F">
        <w:rPr>
          <w:sz w:val="26"/>
          <w:szCs w:val="26"/>
        </w:rPr>
        <w:t>№ </w:t>
      </w:r>
      <w:r w:rsidR="00DE1703" w:rsidRPr="0063432F">
        <w:rPr>
          <w:sz w:val="26"/>
          <w:szCs w:val="26"/>
        </w:rPr>
        <w:t>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6A64F7" w:rsidRPr="0063432F">
        <w:rPr>
          <w:sz w:val="26"/>
          <w:szCs w:val="26"/>
        </w:rPr>
        <w:t xml:space="preserve">ополнительным бланкам ответов </w:t>
      </w:r>
      <w:r w:rsidR="009A4A0F">
        <w:rPr>
          <w:sz w:val="26"/>
          <w:szCs w:val="26"/>
        </w:rPr>
        <w:t>№ </w:t>
      </w:r>
      <w:r w:rsidR="006A64F7" w:rsidRPr="0063432F">
        <w:rPr>
          <w:sz w:val="26"/>
          <w:szCs w:val="26"/>
        </w:rPr>
        <w:t>2</w:t>
      </w:r>
      <w:r w:rsidR="00DE1703" w:rsidRPr="0063432F">
        <w:rPr>
          <w:sz w:val="26"/>
          <w:szCs w:val="26"/>
        </w:rPr>
        <w:t>)</w:t>
      </w:r>
      <w:r w:rsidR="009A3ED1" w:rsidRPr="0063432F">
        <w:rPr>
          <w:sz w:val="26"/>
          <w:szCs w:val="26"/>
        </w:rPr>
        <w:t>.</w:t>
      </w:r>
    </w:p>
    <w:p w:rsidR="00EE7A95" w:rsidRPr="0063432F" w:rsidRDefault="00EE7A9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отклонения апелляции форма 2-АП-2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аполняется.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«Ошибки оценивания предметной комиссией»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толбце «Было**»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 будут заполнены</w:t>
      </w:r>
      <w:r w:rsidR="009A4A0F" w:rsidRPr="0063432F">
        <w:rPr>
          <w:sz w:val="26"/>
          <w:szCs w:val="26"/>
        </w:rPr>
        <w:t xml:space="preserve"> те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оторым проводилось оценивани</w:t>
      </w:r>
      <w:r w:rsidR="00DA44FE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 xml:space="preserve"> предметной комиссией.</w:t>
      </w:r>
    </w:p>
    <w:p w:rsidR="002A28E5" w:rsidRPr="0063432F" w:rsidRDefault="005E01EB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</w:t>
      </w:r>
      <w:r w:rsidR="002A28E5" w:rsidRPr="0063432F">
        <w:rPr>
          <w:sz w:val="26"/>
          <w:szCs w:val="26"/>
        </w:rPr>
        <w:t xml:space="preserve">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2A28E5" w:rsidRPr="0063432F">
        <w:rPr>
          <w:sz w:val="26"/>
          <w:szCs w:val="26"/>
        </w:rPr>
        <w:t>роцессе рассмотрения апелляции обнаружено,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2A28E5" w:rsidRPr="0063432F">
        <w:rPr>
          <w:sz w:val="26"/>
          <w:szCs w:val="26"/>
        </w:rPr>
        <w:t xml:space="preserve">езультате ошибки </w:t>
      </w:r>
      <w:r w:rsidR="00507A74" w:rsidRPr="0063432F">
        <w:rPr>
          <w:sz w:val="26"/>
          <w:szCs w:val="26"/>
        </w:rPr>
        <w:t>предметной комиссии</w:t>
      </w:r>
      <w:r w:rsidR="002A28E5" w:rsidRPr="0063432F">
        <w:rPr>
          <w:sz w:val="26"/>
          <w:szCs w:val="26"/>
        </w:rPr>
        <w:t xml:space="preserve">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507A74" w:rsidRPr="0063432F">
        <w:rPr>
          <w:sz w:val="26"/>
          <w:szCs w:val="26"/>
        </w:rPr>
        <w:t>орме 2-АП-2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онкретной позиции оце</w:t>
      </w:r>
      <w:r w:rsidR="002A6990" w:rsidRPr="0063432F">
        <w:rPr>
          <w:sz w:val="26"/>
          <w:szCs w:val="26"/>
        </w:rPr>
        <w:t>нивания выставлен некорректно (</w:t>
      </w:r>
      <w:r w:rsidR="00507A74" w:rsidRPr="0063432F">
        <w:rPr>
          <w:sz w:val="26"/>
          <w:szCs w:val="26"/>
        </w:rPr>
        <w:t>не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ритериями оценивания развернутых ответов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07A74" w:rsidRPr="0063432F">
        <w:rPr>
          <w:sz w:val="26"/>
          <w:szCs w:val="26"/>
        </w:rPr>
        <w:t>адания КИМ</w:t>
      </w:r>
      <w:r w:rsidR="002A6990" w:rsidRPr="0063432F">
        <w:rPr>
          <w:sz w:val="26"/>
          <w:szCs w:val="26"/>
        </w:rPr>
        <w:t>)</w:t>
      </w:r>
      <w:r w:rsidR="002A28E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507A74" w:rsidRPr="0063432F">
        <w:rPr>
          <w:sz w:val="26"/>
          <w:szCs w:val="26"/>
        </w:rPr>
        <w:t>ем свидетельствует заключение экспертов, привлеченных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07A74" w:rsidRPr="0063432F">
        <w:rPr>
          <w:sz w:val="26"/>
          <w:szCs w:val="26"/>
        </w:rPr>
        <w:t>ассмотрению апелляции</w:t>
      </w:r>
      <w:r w:rsidR="002A28E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="002A28E5" w:rsidRPr="0063432F">
        <w:rPr>
          <w:sz w:val="26"/>
          <w:szCs w:val="26"/>
        </w:rPr>
        <w:t xml:space="preserve">рафе «Стало» необходимо указать </w:t>
      </w:r>
      <w:r w:rsidR="00507A74" w:rsidRPr="0063432F">
        <w:rPr>
          <w:sz w:val="26"/>
          <w:szCs w:val="26"/>
        </w:rPr>
        <w:t>балл</w:t>
      </w:r>
      <w:r w:rsidR="002A28E5" w:rsidRPr="0063432F">
        <w:rPr>
          <w:sz w:val="26"/>
          <w:szCs w:val="26"/>
        </w:rPr>
        <w:t>, который</w:t>
      </w:r>
      <w:r w:rsidR="00507A74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07A74" w:rsidRPr="0063432F">
        <w:rPr>
          <w:sz w:val="26"/>
          <w:szCs w:val="26"/>
        </w:rPr>
        <w:t>аключением экспертов, необходимо выставить апеллянту</w:t>
      </w:r>
      <w:proofErr w:type="gramEnd"/>
      <w:r w:rsidR="00507A74" w:rsidRPr="0063432F">
        <w:rPr>
          <w:sz w:val="26"/>
          <w:szCs w:val="26"/>
        </w:rPr>
        <w:t xml:space="preserve">. </w:t>
      </w:r>
      <w:r w:rsidR="002A28E5" w:rsidRPr="0063432F">
        <w:rPr>
          <w:sz w:val="26"/>
          <w:szCs w:val="26"/>
        </w:rPr>
        <w:t xml:space="preserve">При этом </w:t>
      </w:r>
      <w:r w:rsidR="00BA661D" w:rsidRPr="0063432F">
        <w:rPr>
          <w:sz w:val="26"/>
          <w:szCs w:val="26"/>
        </w:rPr>
        <w:t xml:space="preserve">следует </w:t>
      </w:r>
      <w:r w:rsidR="002A28E5" w:rsidRPr="0063432F">
        <w:rPr>
          <w:sz w:val="26"/>
          <w:szCs w:val="26"/>
        </w:rPr>
        <w:t>учитывать</w:t>
      </w:r>
      <w:r w:rsidR="00507A74" w:rsidRPr="0063432F">
        <w:rPr>
          <w:sz w:val="26"/>
          <w:szCs w:val="26"/>
        </w:rPr>
        <w:t xml:space="preserve"> необходимость внесения </w:t>
      </w:r>
      <w:r w:rsidR="00BA661D" w:rsidRPr="0063432F">
        <w:rPr>
          <w:sz w:val="26"/>
          <w:szCs w:val="26"/>
        </w:rPr>
        <w:t xml:space="preserve">заключения </w:t>
      </w:r>
      <w:r w:rsidR="00507A74" w:rsidRPr="0063432F">
        <w:rPr>
          <w:sz w:val="26"/>
          <w:szCs w:val="26"/>
        </w:rPr>
        <w:t>экспертов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07A74" w:rsidRPr="0063432F">
        <w:rPr>
          <w:sz w:val="26"/>
          <w:szCs w:val="26"/>
        </w:rPr>
        <w:t>бязательным пояснением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оторому производится изменение» (либо заключение экспертов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07A74"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07A74" w:rsidRPr="0063432F">
        <w:rPr>
          <w:sz w:val="26"/>
          <w:szCs w:val="26"/>
        </w:rPr>
        <w:t>оле вместо аргументации).</w:t>
      </w:r>
    </w:p>
    <w:p w:rsidR="00921B88" w:rsidRPr="0063432F" w:rsidRDefault="00921B88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роцессе рассмотрения апелляции обнаружено,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>.п.) протоколов проверки экспертами развернутых ответов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114396" w:rsidRPr="0063432F">
        <w:rPr>
          <w:sz w:val="26"/>
          <w:szCs w:val="26"/>
        </w:rPr>
        <w:t>зображении протоколов экспертов</w:t>
      </w:r>
      <w:r w:rsidRPr="0063432F">
        <w:rPr>
          <w:sz w:val="26"/>
          <w:szCs w:val="26"/>
        </w:rPr>
        <w:t xml:space="preserve">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онкретной позиции оценивания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оответствует баллу, </w:t>
      </w:r>
      <w:r w:rsidR="00114396" w:rsidRPr="0063432F">
        <w:rPr>
          <w:sz w:val="26"/>
          <w:szCs w:val="26"/>
        </w:rPr>
        <w:t>указанному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="00114396" w:rsidRPr="0063432F">
        <w:rPr>
          <w:sz w:val="26"/>
          <w:szCs w:val="26"/>
        </w:rPr>
        <w:t>ланке распознавания данного протокола проверки,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«Стало» необходимо указать балл, который,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аключением экспертов, необходимо выставить</w:t>
      </w:r>
      <w:proofErr w:type="gramEnd"/>
      <w:r w:rsidRPr="0063432F">
        <w:rPr>
          <w:sz w:val="26"/>
          <w:szCs w:val="26"/>
        </w:rPr>
        <w:t xml:space="preserve"> апеллянту. При этом </w:t>
      </w:r>
      <w:r w:rsidR="00BA661D" w:rsidRPr="0063432F">
        <w:rPr>
          <w:sz w:val="26"/>
          <w:szCs w:val="26"/>
        </w:rPr>
        <w:t xml:space="preserve">следует </w:t>
      </w:r>
      <w:r w:rsidRPr="0063432F">
        <w:rPr>
          <w:sz w:val="26"/>
          <w:szCs w:val="26"/>
        </w:rPr>
        <w:t xml:space="preserve">учитывать необходимость внесения </w:t>
      </w:r>
      <w:r w:rsidR="00BA661D" w:rsidRPr="0063432F">
        <w:rPr>
          <w:sz w:val="26"/>
          <w:szCs w:val="26"/>
        </w:rPr>
        <w:t xml:space="preserve">заключения </w:t>
      </w:r>
      <w:r w:rsidR="00114396" w:rsidRPr="0063432F">
        <w:rPr>
          <w:sz w:val="26"/>
          <w:szCs w:val="26"/>
        </w:rPr>
        <w:t>представителя</w:t>
      </w:r>
      <w:r w:rsidRPr="0063432F">
        <w:rPr>
          <w:sz w:val="26"/>
          <w:szCs w:val="26"/>
        </w:rPr>
        <w:t xml:space="preserve"> </w:t>
      </w:r>
      <w:r w:rsidR="00114396" w:rsidRPr="0063432F">
        <w:rPr>
          <w:sz w:val="26"/>
          <w:szCs w:val="26"/>
        </w:rPr>
        <w:t>РЦОИ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бязательным </w:t>
      </w:r>
      <w:r w:rsidR="002A6990" w:rsidRPr="0063432F">
        <w:rPr>
          <w:sz w:val="26"/>
          <w:szCs w:val="26"/>
        </w:rPr>
        <w:t>описанием причины ошибки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63432F">
        <w:rPr>
          <w:sz w:val="26"/>
          <w:szCs w:val="26"/>
        </w:rPr>
        <w:t>представителя РЦОИ</w:t>
      </w:r>
      <w:r w:rsidRPr="0063432F">
        <w:rPr>
          <w:sz w:val="26"/>
          <w:szCs w:val="26"/>
        </w:rPr>
        <w:t xml:space="preserve">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оле вместо аргументации).</w:t>
      </w:r>
    </w:p>
    <w:p w:rsidR="00EE7A95" w:rsidRPr="0063432F" w:rsidRDefault="00EE7A9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Информация, внесенная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>орму 2-АП-2</w:t>
      </w:r>
      <w:r w:rsidR="009168DF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заверяется подписями председателя КК, членов КК.</w:t>
      </w:r>
    </w:p>
    <w:p w:rsidR="005B0420" w:rsidRDefault="006A64F7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Заполнение Приложения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ф</w:t>
      </w:r>
      <w:r w:rsidRPr="0063432F">
        <w:rPr>
          <w:b/>
          <w:sz w:val="26"/>
          <w:szCs w:val="26"/>
        </w:rPr>
        <w:t xml:space="preserve">орме 2-АП – 2-АП-3. 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5B0420">
        <w:rPr>
          <w:sz w:val="26"/>
          <w:szCs w:val="26"/>
        </w:rPr>
        <w:t xml:space="preserve">Содержание изменений для пересчета результатов </w:t>
      </w:r>
      <w:r w:rsidR="00FC0201">
        <w:rPr>
          <w:sz w:val="26"/>
          <w:szCs w:val="26"/>
        </w:rPr>
        <w:t>ГИА</w:t>
      </w:r>
      <w:r w:rsidR="00FC0201" w:rsidRPr="005B0420">
        <w:rPr>
          <w:sz w:val="26"/>
          <w:szCs w:val="26"/>
        </w:rPr>
        <w:t xml:space="preserve"> </w:t>
      </w:r>
      <w:r w:rsidRPr="005B0420">
        <w:rPr>
          <w:sz w:val="26"/>
          <w:szCs w:val="26"/>
        </w:rPr>
        <w:t>при рассмотрении апелляции (по устной части).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В </w:t>
      </w:r>
      <w:r w:rsidR="00FA6130" w:rsidRPr="0063432F">
        <w:rPr>
          <w:sz w:val="26"/>
          <w:szCs w:val="26"/>
        </w:rPr>
        <w:t>случае если работа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FA6130" w:rsidRPr="0063432F">
        <w:rPr>
          <w:sz w:val="26"/>
          <w:szCs w:val="26"/>
        </w:rPr>
        <w:t>одержит устную часть или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лучае отклонения апелляции форма 2-АП-</w:t>
      </w:r>
      <w:r w:rsidR="000320C0" w:rsidRPr="0063432F">
        <w:rPr>
          <w:sz w:val="26"/>
          <w:szCs w:val="26"/>
        </w:rPr>
        <w:t>3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аполняется.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«Ошибки оценивания предметной комиссией»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толбце «Было**»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 будут заполнены </w:t>
      </w:r>
      <w:r w:rsidR="00D05012" w:rsidRPr="0063432F">
        <w:rPr>
          <w:sz w:val="26"/>
          <w:szCs w:val="26"/>
        </w:rPr>
        <w:t xml:space="preserve">              </w:t>
      </w:r>
      <w:r w:rsidR="009A4A0F" w:rsidRPr="0063432F">
        <w:rPr>
          <w:sz w:val="26"/>
          <w:szCs w:val="26"/>
        </w:rPr>
        <w:t xml:space="preserve"> те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63432F">
        <w:rPr>
          <w:sz w:val="26"/>
          <w:szCs w:val="26"/>
        </w:rPr>
        <w:t>устных</w:t>
      </w:r>
      <w:r w:rsidRPr="0063432F">
        <w:rPr>
          <w:sz w:val="26"/>
          <w:szCs w:val="26"/>
        </w:rPr>
        <w:t xml:space="preserve"> ответов,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оторым проводилось оценивание предметной комиссией.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ошибки предметной комиссии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>орме 2-АП-</w:t>
      </w:r>
      <w:r w:rsidR="000320C0" w:rsidRPr="0063432F">
        <w:rPr>
          <w:sz w:val="26"/>
          <w:szCs w:val="26"/>
        </w:rPr>
        <w:t>3</w:t>
      </w:r>
      <w:r w:rsidRPr="0063432F">
        <w:rPr>
          <w:sz w:val="26"/>
          <w:szCs w:val="26"/>
        </w:rPr>
        <w:t xml:space="preserve"> балл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онкретной позиции оце</w:t>
      </w:r>
      <w:r w:rsidR="002A6990" w:rsidRPr="0063432F">
        <w:rPr>
          <w:sz w:val="26"/>
          <w:szCs w:val="26"/>
        </w:rPr>
        <w:t>нивания выставлен некорректно (</w:t>
      </w:r>
      <w:r w:rsidRPr="0063432F">
        <w:rPr>
          <w:sz w:val="26"/>
          <w:szCs w:val="26"/>
        </w:rPr>
        <w:t>не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ритериями оценивания </w:t>
      </w:r>
      <w:r w:rsidR="000320C0" w:rsidRPr="0063432F">
        <w:rPr>
          <w:sz w:val="26"/>
          <w:szCs w:val="26"/>
        </w:rPr>
        <w:t>устных</w:t>
      </w:r>
      <w:r w:rsidRPr="0063432F">
        <w:rPr>
          <w:sz w:val="26"/>
          <w:szCs w:val="26"/>
        </w:rPr>
        <w:t xml:space="preserve"> ответов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адания КИМ</w:t>
      </w:r>
      <w:r w:rsidR="002A6990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Pr="0063432F">
        <w:rPr>
          <w:sz w:val="26"/>
          <w:szCs w:val="26"/>
        </w:rPr>
        <w:t>ем свидетельствует заключение экспертов, привлеченных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ассмотрению апелляции,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«Стало» необходимо указать балл, который,</w:t>
      </w:r>
      <w:r w:rsidR="009A4A0F" w:rsidRPr="0063432F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lastRenderedPageBreak/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аключением экспертов, необходимо выставить апеллянту</w:t>
      </w:r>
      <w:proofErr w:type="gramEnd"/>
      <w:r w:rsidRPr="0063432F">
        <w:rPr>
          <w:sz w:val="26"/>
          <w:szCs w:val="26"/>
        </w:rPr>
        <w:t>. При этом следует учитывать необходимость внесения заключения экспертов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бязательным пояснением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оторому производится изменение» (либо заключение экспертов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оле вместо аргументации).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роцессе рассмотрения апелляции обнаружено,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.п.) протоколов проверки экспертами </w:t>
      </w:r>
      <w:r w:rsidR="000320C0" w:rsidRPr="0063432F">
        <w:rPr>
          <w:sz w:val="26"/>
          <w:szCs w:val="26"/>
        </w:rPr>
        <w:t>устных</w:t>
      </w:r>
      <w:r w:rsidRPr="0063432F">
        <w:rPr>
          <w:sz w:val="26"/>
          <w:szCs w:val="26"/>
        </w:rPr>
        <w:t xml:space="preserve"> ответов</w:t>
      </w:r>
      <w:r w:rsidR="00F81E2C">
        <w:rPr>
          <w:sz w:val="26"/>
          <w:szCs w:val="26"/>
        </w:rPr>
        <w:t xml:space="preserve">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зображении протоколов экспертов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онкретной позиции оценивания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оответствует баллу, указанному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ланке распознавания данного протокола проверки,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«Стало» необходимо указать балл, который,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аключением экспертов, необходимо выставить</w:t>
      </w:r>
      <w:proofErr w:type="gramEnd"/>
      <w:r w:rsidRPr="0063432F">
        <w:rPr>
          <w:sz w:val="26"/>
          <w:szCs w:val="26"/>
        </w:rPr>
        <w:t xml:space="preserve"> апеллянту. При этом следует учитывать необходимость внесения заключения представителя РЦОИ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</w:t>
      </w:r>
      <w:r w:rsidR="002A6990" w:rsidRPr="0063432F">
        <w:rPr>
          <w:sz w:val="26"/>
          <w:szCs w:val="26"/>
        </w:rPr>
        <w:t>ельным описанием причины ошибки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оле вместо аргументации).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Информация, внесенная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>орму 2-АП-</w:t>
      </w:r>
      <w:r w:rsidR="000320C0" w:rsidRPr="0063432F">
        <w:rPr>
          <w:sz w:val="26"/>
          <w:szCs w:val="26"/>
        </w:rPr>
        <w:t>3</w:t>
      </w:r>
      <w:r w:rsidRPr="0063432F">
        <w:rPr>
          <w:sz w:val="26"/>
          <w:szCs w:val="26"/>
        </w:rPr>
        <w:t>, заверяется подписями председателя КК, членов КК.</w:t>
      </w:r>
    </w:p>
    <w:p w:rsidR="00803D07" w:rsidRPr="00D44CE9" w:rsidRDefault="00803D07" w:rsidP="0063432F">
      <w:pPr>
        <w:pStyle w:val="af3"/>
        <w:ind w:left="0" w:firstLine="709"/>
        <w:jc w:val="both"/>
        <w:rPr>
          <w:sz w:val="26"/>
          <w:szCs w:val="26"/>
        </w:rPr>
      </w:pPr>
      <w:r w:rsidRPr="00D44CE9">
        <w:rPr>
          <w:sz w:val="26"/>
          <w:szCs w:val="26"/>
        </w:rPr>
        <w:t>Форма 2-АП-</w:t>
      </w:r>
      <w:r w:rsidR="006A64F7" w:rsidRPr="00D44CE9">
        <w:rPr>
          <w:sz w:val="26"/>
          <w:szCs w:val="26"/>
        </w:rPr>
        <w:t xml:space="preserve">4 </w:t>
      </w:r>
      <w:r w:rsidRPr="00D44CE9">
        <w:rPr>
          <w:sz w:val="26"/>
          <w:szCs w:val="26"/>
        </w:rPr>
        <w:t>«Краткий протокол оценивания ответов</w:t>
      </w:r>
      <w:r w:rsidR="009A4A0F" w:rsidRPr="00D44CE9">
        <w:rPr>
          <w:sz w:val="26"/>
          <w:szCs w:val="26"/>
        </w:rPr>
        <w:t xml:space="preserve"> до р</w:t>
      </w:r>
      <w:r w:rsidRPr="00D44CE9">
        <w:rPr>
          <w:sz w:val="26"/>
          <w:szCs w:val="26"/>
        </w:rPr>
        <w:t xml:space="preserve">ассмотрения апелляции» </w:t>
      </w:r>
      <w:proofErr w:type="gramStart"/>
      <w:r w:rsidRPr="00D44CE9">
        <w:rPr>
          <w:sz w:val="26"/>
          <w:szCs w:val="26"/>
        </w:rPr>
        <w:t>является информа</w:t>
      </w:r>
      <w:r w:rsidR="00D87ED0" w:rsidRPr="00D44CE9">
        <w:rPr>
          <w:sz w:val="26"/>
          <w:szCs w:val="26"/>
        </w:rPr>
        <w:t>ционной</w:t>
      </w:r>
      <w:r w:rsidRPr="00D44CE9">
        <w:rPr>
          <w:sz w:val="26"/>
          <w:szCs w:val="26"/>
        </w:rPr>
        <w:t xml:space="preserve"> для участников рассмотрения апелляции</w:t>
      </w:r>
      <w:r w:rsidR="009A4A0F" w:rsidRPr="00D44CE9">
        <w:rPr>
          <w:sz w:val="26"/>
          <w:szCs w:val="26"/>
        </w:rPr>
        <w:t xml:space="preserve"> и н</w:t>
      </w:r>
      <w:r w:rsidRPr="00D44CE9">
        <w:rPr>
          <w:sz w:val="26"/>
          <w:szCs w:val="26"/>
        </w:rPr>
        <w:t>е заполняется</w:t>
      </w:r>
      <w:proofErr w:type="gramEnd"/>
      <w:r w:rsidRPr="00D44CE9">
        <w:rPr>
          <w:sz w:val="26"/>
          <w:szCs w:val="26"/>
        </w:rPr>
        <w:t>.</w:t>
      </w:r>
    </w:p>
    <w:p w:rsidR="002F024F" w:rsidRPr="003960B5" w:rsidRDefault="002F024F">
      <w:pPr>
        <w:pStyle w:val="af3"/>
        <w:ind w:left="0" w:firstLine="709"/>
        <w:jc w:val="both"/>
      </w:pPr>
    </w:p>
    <w:sectPr w:rsidR="002F024F" w:rsidRPr="003960B5" w:rsidSect="00B07957">
      <w:headerReference w:type="even" r:id="rId9"/>
      <w:footerReference w:type="default" r:id="rId10"/>
      <w:pgSz w:w="11906" w:h="16838" w:code="9"/>
      <w:pgMar w:top="1418" w:right="680" w:bottom="89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642" w:rsidRDefault="00AD6642" w:rsidP="00DB78EE">
      <w:r>
        <w:separator/>
      </w:r>
    </w:p>
  </w:endnote>
  <w:endnote w:type="continuationSeparator" w:id="0">
    <w:p w:rsidR="00AD6642" w:rsidRDefault="00AD6642" w:rsidP="00DB78EE">
      <w:r>
        <w:continuationSeparator/>
      </w:r>
    </w:p>
  </w:endnote>
  <w:endnote w:type="continuationNotice" w:id="1">
    <w:p w:rsidR="00AD6642" w:rsidRDefault="00AD6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937794"/>
      <w:docPartObj>
        <w:docPartGallery w:val="Page Numbers (Bottom of Page)"/>
        <w:docPartUnique/>
      </w:docPartObj>
    </w:sdtPr>
    <w:sdtEndPr/>
    <w:sdtContent>
      <w:p w:rsidR="00386F49" w:rsidRDefault="00386F4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6F49" w:rsidRDefault="00386F49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642" w:rsidRDefault="00AD6642" w:rsidP="00DB78EE">
      <w:r>
        <w:separator/>
      </w:r>
    </w:p>
  </w:footnote>
  <w:footnote w:type="continuationSeparator" w:id="0">
    <w:p w:rsidR="00AD6642" w:rsidRDefault="00AD6642" w:rsidP="00DB78EE">
      <w:r>
        <w:continuationSeparator/>
      </w:r>
    </w:p>
  </w:footnote>
  <w:footnote w:type="continuationNotice" w:id="1">
    <w:p w:rsidR="00AD6642" w:rsidRDefault="00AD6642"/>
  </w:footnote>
  <w:footnote w:id="2">
    <w:p w:rsidR="00386F49" w:rsidRPr="0063432F" w:rsidRDefault="00386F49" w:rsidP="0063432F">
      <w:pPr>
        <w:pStyle w:val="af6"/>
        <w:jc w:val="both"/>
        <w:rPr>
          <w:sz w:val="18"/>
          <w:szCs w:val="18"/>
        </w:rPr>
      </w:pPr>
      <w:r w:rsidRPr="0063432F">
        <w:rPr>
          <w:rStyle w:val="af9"/>
          <w:sz w:val="18"/>
          <w:szCs w:val="18"/>
        </w:rPr>
        <w:footnoteRef/>
      </w:r>
      <w:r w:rsidRPr="0063432F">
        <w:rPr>
          <w:sz w:val="18"/>
          <w:szCs w:val="18"/>
        </w:rPr>
        <w:t xml:space="preserve"> После утверждения ГЭК результаты ГИА в течение одного рабочего дня передаются в организации, осуществляющие образовательную деятельность, а также органы местного самоуправления, осуществляющие управление в сфере образования, учредителям и загранучреждениям для последующего ознакомления участников ГИА с полученными ими результатами ГИА.</w:t>
      </w:r>
    </w:p>
    <w:p w:rsidR="00386F49" w:rsidRDefault="00386F49" w:rsidP="0063432F">
      <w:pPr>
        <w:pStyle w:val="af6"/>
        <w:jc w:val="both"/>
      </w:pPr>
      <w:r w:rsidRPr="0063432F">
        <w:rPr>
          <w:sz w:val="18"/>
          <w:szCs w:val="18"/>
        </w:rPr>
        <w:t>Ознакомление участников ГИА с утвержденными ГЭК результатами ГИА по учебному предмету осуществляется в течение одного рабочего дня со дня их передачи в организации, осуществляющие образовательную деятельность, а также органы местного самоуправления, осуществляющие управление в сфере образования, учредителям и загранучреждениям. Указанный день считается официальным днем объявления результатов.</w:t>
      </w:r>
    </w:p>
  </w:footnote>
  <w:footnote w:id="3">
    <w:p w:rsidR="00386F49" w:rsidRPr="00A72933" w:rsidRDefault="00386F49" w:rsidP="00A72933">
      <w:pPr>
        <w:pStyle w:val="af6"/>
        <w:jc w:val="both"/>
        <w:rPr>
          <w:sz w:val="22"/>
          <w:szCs w:val="22"/>
        </w:rPr>
      </w:pPr>
      <w:r>
        <w:rPr>
          <w:rStyle w:val="af9"/>
        </w:rPr>
        <w:footnoteRef/>
      </w:r>
      <w:r>
        <w:t xml:space="preserve"> </w:t>
      </w:r>
      <w:proofErr w:type="spellStart"/>
      <w:r w:rsidRPr="00A72933">
        <w:rPr>
          <w:sz w:val="22"/>
          <w:szCs w:val="22"/>
        </w:rPr>
        <w:t>Спецпакеты</w:t>
      </w:r>
      <w:proofErr w:type="spellEnd"/>
      <w:r w:rsidRPr="00A72933">
        <w:rPr>
          <w:sz w:val="22"/>
          <w:szCs w:val="22"/>
        </w:rPr>
        <w:t xml:space="preserve"> с пометкой «использованные КИМ» </w:t>
      </w:r>
      <w:r>
        <w:rPr>
          <w:sz w:val="22"/>
          <w:szCs w:val="22"/>
        </w:rPr>
        <w:t>о</w:t>
      </w:r>
      <w:r w:rsidRPr="00A72933">
        <w:rPr>
          <w:sz w:val="22"/>
          <w:szCs w:val="22"/>
        </w:rPr>
        <w:t xml:space="preserve">тветственный грузополучатель может </w:t>
      </w:r>
      <w:r>
        <w:rPr>
          <w:sz w:val="22"/>
          <w:szCs w:val="22"/>
        </w:rPr>
        <w:t>получить</w:t>
      </w:r>
      <w:r w:rsidRPr="00A72933">
        <w:rPr>
          <w:sz w:val="22"/>
          <w:szCs w:val="22"/>
        </w:rPr>
        <w:t xml:space="preserve"> у Перевозчика после завершения обработки экзаменационных работ на федеральном уровне, но не позднее даты приема апелляций о несогласии с выставленными баллами (в соответствии с графиком обработки экзаменационных работ и графиком обработки апелляций, разработанных Рособрнадзором).</w:t>
      </w:r>
    </w:p>
  </w:footnote>
  <w:footnote w:id="4">
    <w:p w:rsidR="00386F49" w:rsidRPr="00515AE3" w:rsidRDefault="00386F49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386F49" w:rsidRPr="00515AE3" w:rsidRDefault="00386F49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386F49" w:rsidRDefault="00386F49">
      <w:pPr>
        <w:pStyle w:val="af6"/>
      </w:pPr>
    </w:p>
  </w:footnote>
  <w:footnote w:id="5">
    <w:p w:rsidR="00386F49" w:rsidRPr="00A72933" w:rsidRDefault="00386F49" w:rsidP="00A72933">
      <w:pPr>
        <w:pStyle w:val="af6"/>
        <w:jc w:val="both"/>
        <w:rPr>
          <w:rStyle w:val="af9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49" w:rsidRDefault="00386F49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386F49" w:rsidRDefault="00386F4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354D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2">
    <w:nsid w:val="2B034A94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2CF6216D"/>
    <w:multiLevelType w:val="hybridMultilevel"/>
    <w:tmpl w:val="077EC3FA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7F45C2B"/>
    <w:multiLevelType w:val="multilevel"/>
    <w:tmpl w:val="2932A6EC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8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704BD6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6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723"/>
    <w:rsid w:val="00011CC4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5B0"/>
    <w:rsid w:val="0004479B"/>
    <w:rsid w:val="00046F4F"/>
    <w:rsid w:val="0005164C"/>
    <w:rsid w:val="00051AFE"/>
    <w:rsid w:val="00051E20"/>
    <w:rsid w:val="0005273F"/>
    <w:rsid w:val="00052FEE"/>
    <w:rsid w:val="000530EF"/>
    <w:rsid w:val="00055189"/>
    <w:rsid w:val="000554B7"/>
    <w:rsid w:val="000570EE"/>
    <w:rsid w:val="000573BB"/>
    <w:rsid w:val="00060980"/>
    <w:rsid w:val="00060F84"/>
    <w:rsid w:val="000611F9"/>
    <w:rsid w:val="00063852"/>
    <w:rsid w:val="00063C51"/>
    <w:rsid w:val="000640A5"/>
    <w:rsid w:val="000648FA"/>
    <w:rsid w:val="000656B1"/>
    <w:rsid w:val="000657F5"/>
    <w:rsid w:val="0006704A"/>
    <w:rsid w:val="0006727D"/>
    <w:rsid w:val="00070942"/>
    <w:rsid w:val="00072A9A"/>
    <w:rsid w:val="00072BFC"/>
    <w:rsid w:val="00073190"/>
    <w:rsid w:val="00074569"/>
    <w:rsid w:val="00074BBF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906AD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576"/>
    <w:rsid w:val="000B26E5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448"/>
    <w:rsid w:val="000E167E"/>
    <w:rsid w:val="000E2DD8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6AD"/>
    <w:rsid w:val="00101391"/>
    <w:rsid w:val="00101B98"/>
    <w:rsid w:val="00101F4A"/>
    <w:rsid w:val="00103593"/>
    <w:rsid w:val="0010444B"/>
    <w:rsid w:val="001044AB"/>
    <w:rsid w:val="00104F39"/>
    <w:rsid w:val="00107B8F"/>
    <w:rsid w:val="00110910"/>
    <w:rsid w:val="00110DB8"/>
    <w:rsid w:val="00110FF2"/>
    <w:rsid w:val="00111F86"/>
    <w:rsid w:val="001121DE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33D6"/>
    <w:rsid w:val="001304B1"/>
    <w:rsid w:val="00130D0D"/>
    <w:rsid w:val="0013271A"/>
    <w:rsid w:val="00133D52"/>
    <w:rsid w:val="00135964"/>
    <w:rsid w:val="001361A1"/>
    <w:rsid w:val="0013796E"/>
    <w:rsid w:val="00137D3B"/>
    <w:rsid w:val="001406BB"/>
    <w:rsid w:val="00140702"/>
    <w:rsid w:val="00141569"/>
    <w:rsid w:val="00143BAE"/>
    <w:rsid w:val="00143C2E"/>
    <w:rsid w:val="001441B2"/>
    <w:rsid w:val="00146284"/>
    <w:rsid w:val="00146C5D"/>
    <w:rsid w:val="00146EEC"/>
    <w:rsid w:val="00147ECB"/>
    <w:rsid w:val="0015093F"/>
    <w:rsid w:val="00153754"/>
    <w:rsid w:val="0015620C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5DD3"/>
    <w:rsid w:val="001765AC"/>
    <w:rsid w:val="00176ACA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16DB"/>
    <w:rsid w:val="0019206A"/>
    <w:rsid w:val="0019225E"/>
    <w:rsid w:val="0019295C"/>
    <w:rsid w:val="00193609"/>
    <w:rsid w:val="001965F9"/>
    <w:rsid w:val="00197390"/>
    <w:rsid w:val="00197598"/>
    <w:rsid w:val="0019759C"/>
    <w:rsid w:val="001A0847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404D"/>
    <w:rsid w:val="001B44B7"/>
    <w:rsid w:val="001B4A9A"/>
    <w:rsid w:val="001B4B18"/>
    <w:rsid w:val="001B53B0"/>
    <w:rsid w:val="001B59CB"/>
    <w:rsid w:val="001B6825"/>
    <w:rsid w:val="001C0FFE"/>
    <w:rsid w:val="001C1524"/>
    <w:rsid w:val="001C2206"/>
    <w:rsid w:val="001C23D9"/>
    <w:rsid w:val="001C2E7E"/>
    <w:rsid w:val="001C3AF1"/>
    <w:rsid w:val="001C4EE2"/>
    <w:rsid w:val="001C6BC9"/>
    <w:rsid w:val="001C733B"/>
    <w:rsid w:val="001C7739"/>
    <w:rsid w:val="001D023E"/>
    <w:rsid w:val="001D03AE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FDB"/>
    <w:rsid w:val="001E35D7"/>
    <w:rsid w:val="001E3DFB"/>
    <w:rsid w:val="001E431D"/>
    <w:rsid w:val="001E4A01"/>
    <w:rsid w:val="001E5AF8"/>
    <w:rsid w:val="001E66DC"/>
    <w:rsid w:val="001E6CA5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5019"/>
    <w:rsid w:val="001F5787"/>
    <w:rsid w:val="001F697A"/>
    <w:rsid w:val="001F7C4C"/>
    <w:rsid w:val="002005F6"/>
    <w:rsid w:val="00201166"/>
    <w:rsid w:val="00201850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AD5"/>
    <w:rsid w:val="00214FC2"/>
    <w:rsid w:val="00215576"/>
    <w:rsid w:val="00216F41"/>
    <w:rsid w:val="00217430"/>
    <w:rsid w:val="002202E9"/>
    <w:rsid w:val="0022088D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5C2E"/>
    <w:rsid w:val="0023785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DA5"/>
    <w:rsid w:val="00254BCE"/>
    <w:rsid w:val="0026071E"/>
    <w:rsid w:val="00261458"/>
    <w:rsid w:val="002632ED"/>
    <w:rsid w:val="002638A6"/>
    <w:rsid w:val="0026394E"/>
    <w:rsid w:val="00263ECC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15BE"/>
    <w:rsid w:val="002A222F"/>
    <w:rsid w:val="002A28E5"/>
    <w:rsid w:val="002A41B8"/>
    <w:rsid w:val="002A48C3"/>
    <w:rsid w:val="002A4E15"/>
    <w:rsid w:val="002A6990"/>
    <w:rsid w:val="002A6DA4"/>
    <w:rsid w:val="002A7848"/>
    <w:rsid w:val="002B21DC"/>
    <w:rsid w:val="002B2A7F"/>
    <w:rsid w:val="002B3FC5"/>
    <w:rsid w:val="002B4F8F"/>
    <w:rsid w:val="002B601E"/>
    <w:rsid w:val="002B7938"/>
    <w:rsid w:val="002B7D65"/>
    <w:rsid w:val="002C1273"/>
    <w:rsid w:val="002C13F9"/>
    <w:rsid w:val="002C19B6"/>
    <w:rsid w:val="002C1D4E"/>
    <w:rsid w:val="002C21BA"/>
    <w:rsid w:val="002C4B23"/>
    <w:rsid w:val="002C6AE6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78AD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DEC"/>
    <w:rsid w:val="0033008A"/>
    <w:rsid w:val="00331421"/>
    <w:rsid w:val="003339E2"/>
    <w:rsid w:val="00334CC3"/>
    <w:rsid w:val="003353FC"/>
    <w:rsid w:val="00336289"/>
    <w:rsid w:val="003379E8"/>
    <w:rsid w:val="003402D2"/>
    <w:rsid w:val="00340E07"/>
    <w:rsid w:val="003410F3"/>
    <w:rsid w:val="00342CEA"/>
    <w:rsid w:val="003450B1"/>
    <w:rsid w:val="0034641F"/>
    <w:rsid w:val="00346916"/>
    <w:rsid w:val="00346DA5"/>
    <w:rsid w:val="00346EF6"/>
    <w:rsid w:val="00346F06"/>
    <w:rsid w:val="00351F44"/>
    <w:rsid w:val="003520C2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AE0"/>
    <w:rsid w:val="0036721E"/>
    <w:rsid w:val="00367246"/>
    <w:rsid w:val="003675E1"/>
    <w:rsid w:val="0037089C"/>
    <w:rsid w:val="0037179E"/>
    <w:rsid w:val="003722E2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B02A3"/>
    <w:rsid w:val="003B0822"/>
    <w:rsid w:val="003B437B"/>
    <w:rsid w:val="003B46B8"/>
    <w:rsid w:val="003B471D"/>
    <w:rsid w:val="003B4CEB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48DA"/>
    <w:rsid w:val="003E4B94"/>
    <w:rsid w:val="003E58FF"/>
    <w:rsid w:val="003E7732"/>
    <w:rsid w:val="003F103F"/>
    <w:rsid w:val="003F11D7"/>
    <w:rsid w:val="003F14B3"/>
    <w:rsid w:val="003F20FA"/>
    <w:rsid w:val="003F31A1"/>
    <w:rsid w:val="003F357F"/>
    <w:rsid w:val="003F54CD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433"/>
    <w:rsid w:val="00412FC2"/>
    <w:rsid w:val="004131E5"/>
    <w:rsid w:val="0041525E"/>
    <w:rsid w:val="004159F3"/>
    <w:rsid w:val="0041628D"/>
    <w:rsid w:val="00416D09"/>
    <w:rsid w:val="004205D7"/>
    <w:rsid w:val="00420646"/>
    <w:rsid w:val="00422B3C"/>
    <w:rsid w:val="00425AA8"/>
    <w:rsid w:val="0042677D"/>
    <w:rsid w:val="004274B8"/>
    <w:rsid w:val="00427A81"/>
    <w:rsid w:val="0043004D"/>
    <w:rsid w:val="0043089D"/>
    <w:rsid w:val="00430C4B"/>
    <w:rsid w:val="00431D2E"/>
    <w:rsid w:val="00434DD5"/>
    <w:rsid w:val="00436E3B"/>
    <w:rsid w:val="004400D4"/>
    <w:rsid w:val="00440A44"/>
    <w:rsid w:val="004414EE"/>
    <w:rsid w:val="00441830"/>
    <w:rsid w:val="00441E43"/>
    <w:rsid w:val="00442F15"/>
    <w:rsid w:val="00444083"/>
    <w:rsid w:val="00444D26"/>
    <w:rsid w:val="00446283"/>
    <w:rsid w:val="0044664B"/>
    <w:rsid w:val="004510EF"/>
    <w:rsid w:val="00451506"/>
    <w:rsid w:val="00451960"/>
    <w:rsid w:val="004552B1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399C"/>
    <w:rsid w:val="0047426D"/>
    <w:rsid w:val="004743DD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F18"/>
    <w:rsid w:val="0048490A"/>
    <w:rsid w:val="00485383"/>
    <w:rsid w:val="0049123D"/>
    <w:rsid w:val="00491DDA"/>
    <w:rsid w:val="00492713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E57"/>
    <w:rsid w:val="004B0A98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4057"/>
    <w:rsid w:val="004C68C4"/>
    <w:rsid w:val="004D09BC"/>
    <w:rsid w:val="004D1580"/>
    <w:rsid w:val="004D175A"/>
    <w:rsid w:val="004D2298"/>
    <w:rsid w:val="004D25C0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576"/>
    <w:rsid w:val="00514591"/>
    <w:rsid w:val="00515AE3"/>
    <w:rsid w:val="00515B4C"/>
    <w:rsid w:val="005176FB"/>
    <w:rsid w:val="0051772E"/>
    <w:rsid w:val="005206BB"/>
    <w:rsid w:val="00521BC0"/>
    <w:rsid w:val="00523FE1"/>
    <w:rsid w:val="00524207"/>
    <w:rsid w:val="00524EAE"/>
    <w:rsid w:val="00527349"/>
    <w:rsid w:val="00531FA5"/>
    <w:rsid w:val="005326D1"/>
    <w:rsid w:val="00535AAE"/>
    <w:rsid w:val="00535CC5"/>
    <w:rsid w:val="005366A0"/>
    <w:rsid w:val="0053715E"/>
    <w:rsid w:val="005371A5"/>
    <w:rsid w:val="005373A8"/>
    <w:rsid w:val="0054065C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3A49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70496"/>
    <w:rsid w:val="00570E56"/>
    <w:rsid w:val="005711C5"/>
    <w:rsid w:val="005727C0"/>
    <w:rsid w:val="0057340F"/>
    <w:rsid w:val="0057344B"/>
    <w:rsid w:val="00574371"/>
    <w:rsid w:val="00575293"/>
    <w:rsid w:val="00575FB5"/>
    <w:rsid w:val="005803C5"/>
    <w:rsid w:val="00580FFE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1CF6"/>
    <w:rsid w:val="005D2890"/>
    <w:rsid w:val="005D28EA"/>
    <w:rsid w:val="005D2F26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3EC"/>
    <w:rsid w:val="005F2E7A"/>
    <w:rsid w:val="005F5C59"/>
    <w:rsid w:val="005F71CA"/>
    <w:rsid w:val="00600FBA"/>
    <w:rsid w:val="006014E7"/>
    <w:rsid w:val="006039B9"/>
    <w:rsid w:val="00603B7D"/>
    <w:rsid w:val="00603F5A"/>
    <w:rsid w:val="006049E2"/>
    <w:rsid w:val="006051CE"/>
    <w:rsid w:val="006069BA"/>
    <w:rsid w:val="00612607"/>
    <w:rsid w:val="0061397B"/>
    <w:rsid w:val="00617149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C38"/>
    <w:rsid w:val="0067396A"/>
    <w:rsid w:val="00673B6D"/>
    <w:rsid w:val="00674658"/>
    <w:rsid w:val="00674C00"/>
    <w:rsid w:val="00675067"/>
    <w:rsid w:val="006753D3"/>
    <w:rsid w:val="006756EB"/>
    <w:rsid w:val="00675750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0185"/>
    <w:rsid w:val="00690CDF"/>
    <w:rsid w:val="0069144C"/>
    <w:rsid w:val="00694A93"/>
    <w:rsid w:val="00694E02"/>
    <w:rsid w:val="00695F48"/>
    <w:rsid w:val="006960F0"/>
    <w:rsid w:val="00697A5F"/>
    <w:rsid w:val="00697A8E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23F1"/>
    <w:rsid w:val="006B3B46"/>
    <w:rsid w:val="006B3FE5"/>
    <w:rsid w:val="006B4D03"/>
    <w:rsid w:val="006B64BA"/>
    <w:rsid w:val="006B6F73"/>
    <w:rsid w:val="006B725D"/>
    <w:rsid w:val="006C02C8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6731"/>
    <w:rsid w:val="006D7395"/>
    <w:rsid w:val="006D7C28"/>
    <w:rsid w:val="006E01EE"/>
    <w:rsid w:val="006E2C3F"/>
    <w:rsid w:val="006E3196"/>
    <w:rsid w:val="006E4E21"/>
    <w:rsid w:val="006E5545"/>
    <w:rsid w:val="006E58AF"/>
    <w:rsid w:val="006E681C"/>
    <w:rsid w:val="006F0719"/>
    <w:rsid w:val="006F0832"/>
    <w:rsid w:val="006F4020"/>
    <w:rsid w:val="006F4422"/>
    <w:rsid w:val="006F59D4"/>
    <w:rsid w:val="006F5AF3"/>
    <w:rsid w:val="006F6523"/>
    <w:rsid w:val="007008A1"/>
    <w:rsid w:val="00701019"/>
    <w:rsid w:val="007018A1"/>
    <w:rsid w:val="00706933"/>
    <w:rsid w:val="007071B0"/>
    <w:rsid w:val="0070741C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FF1"/>
    <w:rsid w:val="007256A7"/>
    <w:rsid w:val="0072573E"/>
    <w:rsid w:val="00725827"/>
    <w:rsid w:val="0072582F"/>
    <w:rsid w:val="0072738D"/>
    <w:rsid w:val="00727D23"/>
    <w:rsid w:val="00730D67"/>
    <w:rsid w:val="007324D4"/>
    <w:rsid w:val="0073281B"/>
    <w:rsid w:val="00733018"/>
    <w:rsid w:val="00733117"/>
    <w:rsid w:val="007337F8"/>
    <w:rsid w:val="00737DE9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488F"/>
    <w:rsid w:val="00776E45"/>
    <w:rsid w:val="00777629"/>
    <w:rsid w:val="00777CBA"/>
    <w:rsid w:val="00777E6C"/>
    <w:rsid w:val="00780385"/>
    <w:rsid w:val="007805F5"/>
    <w:rsid w:val="00781AF1"/>
    <w:rsid w:val="00781F0B"/>
    <w:rsid w:val="007824C2"/>
    <w:rsid w:val="00783001"/>
    <w:rsid w:val="00783624"/>
    <w:rsid w:val="00784A63"/>
    <w:rsid w:val="00784C58"/>
    <w:rsid w:val="00784F97"/>
    <w:rsid w:val="00785152"/>
    <w:rsid w:val="007863C6"/>
    <w:rsid w:val="0078640F"/>
    <w:rsid w:val="007872F7"/>
    <w:rsid w:val="0078762C"/>
    <w:rsid w:val="0079091C"/>
    <w:rsid w:val="00791383"/>
    <w:rsid w:val="00791C4B"/>
    <w:rsid w:val="007928C1"/>
    <w:rsid w:val="00793763"/>
    <w:rsid w:val="0079651A"/>
    <w:rsid w:val="0079674A"/>
    <w:rsid w:val="007A001B"/>
    <w:rsid w:val="007A0B5D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3D54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7B10"/>
    <w:rsid w:val="007D125E"/>
    <w:rsid w:val="007D209B"/>
    <w:rsid w:val="007D5294"/>
    <w:rsid w:val="007D58F3"/>
    <w:rsid w:val="007D5BFB"/>
    <w:rsid w:val="007D616A"/>
    <w:rsid w:val="007D6F12"/>
    <w:rsid w:val="007E00ED"/>
    <w:rsid w:val="007E1950"/>
    <w:rsid w:val="007E1AE5"/>
    <w:rsid w:val="007E2D54"/>
    <w:rsid w:val="007E4694"/>
    <w:rsid w:val="007E4B6F"/>
    <w:rsid w:val="007E6844"/>
    <w:rsid w:val="007F2743"/>
    <w:rsid w:val="007F3FDD"/>
    <w:rsid w:val="007F67D1"/>
    <w:rsid w:val="007F7B2E"/>
    <w:rsid w:val="007F7EC7"/>
    <w:rsid w:val="00800995"/>
    <w:rsid w:val="00803D07"/>
    <w:rsid w:val="00804C1B"/>
    <w:rsid w:val="008065DE"/>
    <w:rsid w:val="008067F1"/>
    <w:rsid w:val="00807EB8"/>
    <w:rsid w:val="00810626"/>
    <w:rsid w:val="00810A90"/>
    <w:rsid w:val="00811177"/>
    <w:rsid w:val="008114B0"/>
    <w:rsid w:val="00812C3F"/>
    <w:rsid w:val="00812CAC"/>
    <w:rsid w:val="00813709"/>
    <w:rsid w:val="00813FF2"/>
    <w:rsid w:val="008150F1"/>
    <w:rsid w:val="00817123"/>
    <w:rsid w:val="00820670"/>
    <w:rsid w:val="00822684"/>
    <w:rsid w:val="0082333D"/>
    <w:rsid w:val="00824253"/>
    <w:rsid w:val="0082754F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F6"/>
    <w:rsid w:val="008606D7"/>
    <w:rsid w:val="00861FD2"/>
    <w:rsid w:val="00862300"/>
    <w:rsid w:val="0086598D"/>
    <w:rsid w:val="00866363"/>
    <w:rsid w:val="00867EBA"/>
    <w:rsid w:val="00870498"/>
    <w:rsid w:val="008714BA"/>
    <w:rsid w:val="00871903"/>
    <w:rsid w:val="00871B4B"/>
    <w:rsid w:val="00872246"/>
    <w:rsid w:val="00876F82"/>
    <w:rsid w:val="00877592"/>
    <w:rsid w:val="00880453"/>
    <w:rsid w:val="00880CB7"/>
    <w:rsid w:val="00881017"/>
    <w:rsid w:val="00881228"/>
    <w:rsid w:val="008832BE"/>
    <w:rsid w:val="00884896"/>
    <w:rsid w:val="008854BD"/>
    <w:rsid w:val="00886F90"/>
    <w:rsid w:val="00887583"/>
    <w:rsid w:val="00891DE0"/>
    <w:rsid w:val="00891FA0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3FC"/>
    <w:rsid w:val="008A4DA7"/>
    <w:rsid w:val="008A6E76"/>
    <w:rsid w:val="008A7110"/>
    <w:rsid w:val="008A7A27"/>
    <w:rsid w:val="008B0EEC"/>
    <w:rsid w:val="008B1CCD"/>
    <w:rsid w:val="008B4540"/>
    <w:rsid w:val="008B497F"/>
    <w:rsid w:val="008B5779"/>
    <w:rsid w:val="008B5800"/>
    <w:rsid w:val="008B5DF5"/>
    <w:rsid w:val="008B6680"/>
    <w:rsid w:val="008B68F5"/>
    <w:rsid w:val="008B7EC8"/>
    <w:rsid w:val="008C0518"/>
    <w:rsid w:val="008C0658"/>
    <w:rsid w:val="008C0CE0"/>
    <w:rsid w:val="008C2C9D"/>
    <w:rsid w:val="008C4D90"/>
    <w:rsid w:val="008C4DD5"/>
    <w:rsid w:val="008C66BD"/>
    <w:rsid w:val="008C6BAA"/>
    <w:rsid w:val="008C7608"/>
    <w:rsid w:val="008D09D0"/>
    <w:rsid w:val="008D23D3"/>
    <w:rsid w:val="008D2762"/>
    <w:rsid w:val="008D2EBB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C57"/>
    <w:rsid w:val="008E2302"/>
    <w:rsid w:val="008E23C0"/>
    <w:rsid w:val="008E2FA6"/>
    <w:rsid w:val="008E30D0"/>
    <w:rsid w:val="008E365D"/>
    <w:rsid w:val="008E642D"/>
    <w:rsid w:val="008E75E9"/>
    <w:rsid w:val="008F11C3"/>
    <w:rsid w:val="008F2E01"/>
    <w:rsid w:val="008F3FE5"/>
    <w:rsid w:val="008F4D4D"/>
    <w:rsid w:val="008F5EBC"/>
    <w:rsid w:val="008F6613"/>
    <w:rsid w:val="008F6DC9"/>
    <w:rsid w:val="008F74F6"/>
    <w:rsid w:val="00900269"/>
    <w:rsid w:val="00900AF3"/>
    <w:rsid w:val="00900F7E"/>
    <w:rsid w:val="00901712"/>
    <w:rsid w:val="00901776"/>
    <w:rsid w:val="00902078"/>
    <w:rsid w:val="00903145"/>
    <w:rsid w:val="0090360F"/>
    <w:rsid w:val="00903FA7"/>
    <w:rsid w:val="00904992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8E2"/>
    <w:rsid w:val="009168DF"/>
    <w:rsid w:val="00916AD7"/>
    <w:rsid w:val="00916F20"/>
    <w:rsid w:val="009172D2"/>
    <w:rsid w:val="0091791D"/>
    <w:rsid w:val="00920B6E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B0B"/>
    <w:rsid w:val="00930A38"/>
    <w:rsid w:val="00930C0F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846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E06"/>
    <w:rsid w:val="00964625"/>
    <w:rsid w:val="00964C64"/>
    <w:rsid w:val="00964E63"/>
    <w:rsid w:val="009661E5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4F32"/>
    <w:rsid w:val="00985004"/>
    <w:rsid w:val="0098631A"/>
    <w:rsid w:val="00987741"/>
    <w:rsid w:val="00987A20"/>
    <w:rsid w:val="00987F09"/>
    <w:rsid w:val="009923F2"/>
    <w:rsid w:val="0099412F"/>
    <w:rsid w:val="00994559"/>
    <w:rsid w:val="00994B66"/>
    <w:rsid w:val="00996E71"/>
    <w:rsid w:val="00997611"/>
    <w:rsid w:val="009A0714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4EEB"/>
    <w:rsid w:val="009B5282"/>
    <w:rsid w:val="009C07F4"/>
    <w:rsid w:val="009C13A1"/>
    <w:rsid w:val="009C171A"/>
    <w:rsid w:val="009C25A6"/>
    <w:rsid w:val="009C3A92"/>
    <w:rsid w:val="009C3D6D"/>
    <w:rsid w:val="009C4680"/>
    <w:rsid w:val="009C5F76"/>
    <w:rsid w:val="009C63FD"/>
    <w:rsid w:val="009D0563"/>
    <w:rsid w:val="009D08BF"/>
    <w:rsid w:val="009D0E9F"/>
    <w:rsid w:val="009D2462"/>
    <w:rsid w:val="009D30DA"/>
    <w:rsid w:val="009D33D3"/>
    <w:rsid w:val="009D3C2F"/>
    <w:rsid w:val="009D54D2"/>
    <w:rsid w:val="009D55FE"/>
    <w:rsid w:val="009D5858"/>
    <w:rsid w:val="009D62A1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A0021C"/>
    <w:rsid w:val="00A02185"/>
    <w:rsid w:val="00A03845"/>
    <w:rsid w:val="00A04984"/>
    <w:rsid w:val="00A05F52"/>
    <w:rsid w:val="00A067C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3BE1"/>
    <w:rsid w:val="00A2426F"/>
    <w:rsid w:val="00A243AB"/>
    <w:rsid w:val="00A25574"/>
    <w:rsid w:val="00A26C08"/>
    <w:rsid w:val="00A26FE1"/>
    <w:rsid w:val="00A278AC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98A"/>
    <w:rsid w:val="00A41CAD"/>
    <w:rsid w:val="00A42675"/>
    <w:rsid w:val="00A43192"/>
    <w:rsid w:val="00A431C0"/>
    <w:rsid w:val="00A44CB5"/>
    <w:rsid w:val="00A45406"/>
    <w:rsid w:val="00A47B51"/>
    <w:rsid w:val="00A506E2"/>
    <w:rsid w:val="00A509FB"/>
    <w:rsid w:val="00A50BA6"/>
    <w:rsid w:val="00A51248"/>
    <w:rsid w:val="00A5125A"/>
    <w:rsid w:val="00A5266C"/>
    <w:rsid w:val="00A52A48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71051"/>
    <w:rsid w:val="00A72086"/>
    <w:rsid w:val="00A72933"/>
    <w:rsid w:val="00A72C31"/>
    <w:rsid w:val="00A75687"/>
    <w:rsid w:val="00A765A4"/>
    <w:rsid w:val="00A76C16"/>
    <w:rsid w:val="00A76C28"/>
    <w:rsid w:val="00A778A5"/>
    <w:rsid w:val="00A77E84"/>
    <w:rsid w:val="00A8256A"/>
    <w:rsid w:val="00A90570"/>
    <w:rsid w:val="00A92E19"/>
    <w:rsid w:val="00A93EF8"/>
    <w:rsid w:val="00A94466"/>
    <w:rsid w:val="00A9690C"/>
    <w:rsid w:val="00AA03E5"/>
    <w:rsid w:val="00AA093A"/>
    <w:rsid w:val="00AA12D0"/>
    <w:rsid w:val="00AA145B"/>
    <w:rsid w:val="00AA15CD"/>
    <w:rsid w:val="00AA1D10"/>
    <w:rsid w:val="00AA4C08"/>
    <w:rsid w:val="00AA730E"/>
    <w:rsid w:val="00AA7329"/>
    <w:rsid w:val="00AA76A7"/>
    <w:rsid w:val="00AA7A86"/>
    <w:rsid w:val="00AB1FE3"/>
    <w:rsid w:val="00AB2E74"/>
    <w:rsid w:val="00AB3D55"/>
    <w:rsid w:val="00AB467E"/>
    <w:rsid w:val="00AB54F8"/>
    <w:rsid w:val="00AB599D"/>
    <w:rsid w:val="00AB5A3D"/>
    <w:rsid w:val="00AB79D0"/>
    <w:rsid w:val="00AB7D2F"/>
    <w:rsid w:val="00AC0F71"/>
    <w:rsid w:val="00AC5513"/>
    <w:rsid w:val="00AC5CF3"/>
    <w:rsid w:val="00AC681A"/>
    <w:rsid w:val="00AC6A3C"/>
    <w:rsid w:val="00AC7898"/>
    <w:rsid w:val="00AC7EBA"/>
    <w:rsid w:val="00AC7F53"/>
    <w:rsid w:val="00AD0BC0"/>
    <w:rsid w:val="00AD0F21"/>
    <w:rsid w:val="00AD140E"/>
    <w:rsid w:val="00AD1A48"/>
    <w:rsid w:val="00AD1DE0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F15BF"/>
    <w:rsid w:val="00AF1773"/>
    <w:rsid w:val="00AF17A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7B1F"/>
    <w:rsid w:val="00B20DBD"/>
    <w:rsid w:val="00B2102B"/>
    <w:rsid w:val="00B21B42"/>
    <w:rsid w:val="00B228B9"/>
    <w:rsid w:val="00B2347B"/>
    <w:rsid w:val="00B244EC"/>
    <w:rsid w:val="00B25A01"/>
    <w:rsid w:val="00B312AC"/>
    <w:rsid w:val="00B3149A"/>
    <w:rsid w:val="00B3233C"/>
    <w:rsid w:val="00B34257"/>
    <w:rsid w:val="00B34F55"/>
    <w:rsid w:val="00B3580F"/>
    <w:rsid w:val="00B35DE6"/>
    <w:rsid w:val="00B369AF"/>
    <w:rsid w:val="00B369F6"/>
    <w:rsid w:val="00B429AA"/>
    <w:rsid w:val="00B4361C"/>
    <w:rsid w:val="00B44613"/>
    <w:rsid w:val="00B45D7E"/>
    <w:rsid w:val="00B45D93"/>
    <w:rsid w:val="00B45FE5"/>
    <w:rsid w:val="00B461F0"/>
    <w:rsid w:val="00B462A1"/>
    <w:rsid w:val="00B471A5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E20"/>
    <w:rsid w:val="00B56950"/>
    <w:rsid w:val="00B63609"/>
    <w:rsid w:val="00B64D30"/>
    <w:rsid w:val="00B65276"/>
    <w:rsid w:val="00B668AB"/>
    <w:rsid w:val="00B70410"/>
    <w:rsid w:val="00B70BC7"/>
    <w:rsid w:val="00B70C8A"/>
    <w:rsid w:val="00B7154B"/>
    <w:rsid w:val="00B73834"/>
    <w:rsid w:val="00B739D7"/>
    <w:rsid w:val="00B73E67"/>
    <w:rsid w:val="00B758AE"/>
    <w:rsid w:val="00B75B8E"/>
    <w:rsid w:val="00B76182"/>
    <w:rsid w:val="00B77E70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935CC"/>
    <w:rsid w:val="00B94B45"/>
    <w:rsid w:val="00B95A97"/>
    <w:rsid w:val="00B965DA"/>
    <w:rsid w:val="00BA0F5A"/>
    <w:rsid w:val="00BA1E75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53D"/>
    <w:rsid w:val="00BB1361"/>
    <w:rsid w:val="00BB1ED4"/>
    <w:rsid w:val="00BB28FF"/>
    <w:rsid w:val="00BB2963"/>
    <w:rsid w:val="00BB4857"/>
    <w:rsid w:val="00BB5789"/>
    <w:rsid w:val="00BB68D3"/>
    <w:rsid w:val="00BB6D44"/>
    <w:rsid w:val="00BB6EBE"/>
    <w:rsid w:val="00BC00A9"/>
    <w:rsid w:val="00BC02C8"/>
    <w:rsid w:val="00BC0A1D"/>
    <w:rsid w:val="00BC1496"/>
    <w:rsid w:val="00BC32AB"/>
    <w:rsid w:val="00BC3F95"/>
    <w:rsid w:val="00BC5D21"/>
    <w:rsid w:val="00BC7288"/>
    <w:rsid w:val="00BD1084"/>
    <w:rsid w:val="00BD20C0"/>
    <w:rsid w:val="00BD271B"/>
    <w:rsid w:val="00BD40FC"/>
    <w:rsid w:val="00BD4DCB"/>
    <w:rsid w:val="00BD5A3A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39B3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8A9"/>
    <w:rsid w:val="00C11739"/>
    <w:rsid w:val="00C11D44"/>
    <w:rsid w:val="00C1294C"/>
    <w:rsid w:val="00C131A5"/>
    <w:rsid w:val="00C134E1"/>
    <w:rsid w:val="00C13A02"/>
    <w:rsid w:val="00C13B24"/>
    <w:rsid w:val="00C13FC0"/>
    <w:rsid w:val="00C144FE"/>
    <w:rsid w:val="00C157BA"/>
    <w:rsid w:val="00C20485"/>
    <w:rsid w:val="00C22BF2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205D"/>
    <w:rsid w:val="00C32890"/>
    <w:rsid w:val="00C33010"/>
    <w:rsid w:val="00C34681"/>
    <w:rsid w:val="00C34C1C"/>
    <w:rsid w:val="00C374BA"/>
    <w:rsid w:val="00C378D0"/>
    <w:rsid w:val="00C4592A"/>
    <w:rsid w:val="00C45CBA"/>
    <w:rsid w:val="00C501F7"/>
    <w:rsid w:val="00C51E0E"/>
    <w:rsid w:val="00C52567"/>
    <w:rsid w:val="00C5358C"/>
    <w:rsid w:val="00C539F3"/>
    <w:rsid w:val="00C550DD"/>
    <w:rsid w:val="00C5687F"/>
    <w:rsid w:val="00C56A73"/>
    <w:rsid w:val="00C57706"/>
    <w:rsid w:val="00C57F91"/>
    <w:rsid w:val="00C625A6"/>
    <w:rsid w:val="00C62F1B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7FBF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C5E"/>
    <w:rsid w:val="00C963E5"/>
    <w:rsid w:val="00C96A79"/>
    <w:rsid w:val="00CA000E"/>
    <w:rsid w:val="00CA13D1"/>
    <w:rsid w:val="00CA1791"/>
    <w:rsid w:val="00CA2D44"/>
    <w:rsid w:val="00CA3D51"/>
    <w:rsid w:val="00CA404B"/>
    <w:rsid w:val="00CA609E"/>
    <w:rsid w:val="00CA61A3"/>
    <w:rsid w:val="00CA788E"/>
    <w:rsid w:val="00CB16EB"/>
    <w:rsid w:val="00CB1AD8"/>
    <w:rsid w:val="00CB3200"/>
    <w:rsid w:val="00CB3228"/>
    <w:rsid w:val="00CB357C"/>
    <w:rsid w:val="00CB548B"/>
    <w:rsid w:val="00CB54C9"/>
    <w:rsid w:val="00CC031E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F005D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665"/>
    <w:rsid w:val="00D127B6"/>
    <w:rsid w:val="00D140CA"/>
    <w:rsid w:val="00D16018"/>
    <w:rsid w:val="00D16B03"/>
    <w:rsid w:val="00D16DCD"/>
    <w:rsid w:val="00D17403"/>
    <w:rsid w:val="00D17922"/>
    <w:rsid w:val="00D17F32"/>
    <w:rsid w:val="00D20276"/>
    <w:rsid w:val="00D209D0"/>
    <w:rsid w:val="00D21042"/>
    <w:rsid w:val="00D24506"/>
    <w:rsid w:val="00D24590"/>
    <w:rsid w:val="00D2468A"/>
    <w:rsid w:val="00D26AA3"/>
    <w:rsid w:val="00D26AC0"/>
    <w:rsid w:val="00D308F2"/>
    <w:rsid w:val="00D310C6"/>
    <w:rsid w:val="00D33B29"/>
    <w:rsid w:val="00D34504"/>
    <w:rsid w:val="00D34BD5"/>
    <w:rsid w:val="00D34EDC"/>
    <w:rsid w:val="00D3643E"/>
    <w:rsid w:val="00D367D1"/>
    <w:rsid w:val="00D37333"/>
    <w:rsid w:val="00D40DF9"/>
    <w:rsid w:val="00D419AB"/>
    <w:rsid w:val="00D41D26"/>
    <w:rsid w:val="00D4240A"/>
    <w:rsid w:val="00D44AF7"/>
    <w:rsid w:val="00D44CE9"/>
    <w:rsid w:val="00D4692A"/>
    <w:rsid w:val="00D46D1A"/>
    <w:rsid w:val="00D50858"/>
    <w:rsid w:val="00D5280A"/>
    <w:rsid w:val="00D53CCA"/>
    <w:rsid w:val="00D53F52"/>
    <w:rsid w:val="00D54B66"/>
    <w:rsid w:val="00D56DCF"/>
    <w:rsid w:val="00D57DD9"/>
    <w:rsid w:val="00D60036"/>
    <w:rsid w:val="00D60567"/>
    <w:rsid w:val="00D6062B"/>
    <w:rsid w:val="00D62123"/>
    <w:rsid w:val="00D62F21"/>
    <w:rsid w:val="00D64438"/>
    <w:rsid w:val="00D663FD"/>
    <w:rsid w:val="00D70D28"/>
    <w:rsid w:val="00D70FCF"/>
    <w:rsid w:val="00D712BD"/>
    <w:rsid w:val="00D717F0"/>
    <w:rsid w:val="00D718AB"/>
    <w:rsid w:val="00D72D50"/>
    <w:rsid w:val="00D7319E"/>
    <w:rsid w:val="00D731ED"/>
    <w:rsid w:val="00D7333E"/>
    <w:rsid w:val="00D7373E"/>
    <w:rsid w:val="00D73FCA"/>
    <w:rsid w:val="00D743A4"/>
    <w:rsid w:val="00D74FEF"/>
    <w:rsid w:val="00D75148"/>
    <w:rsid w:val="00D7526E"/>
    <w:rsid w:val="00D76929"/>
    <w:rsid w:val="00D76C36"/>
    <w:rsid w:val="00D8218B"/>
    <w:rsid w:val="00D868E3"/>
    <w:rsid w:val="00D87ED0"/>
    <w:rsid w:val="00D908F5"/>
    <w:rsid w:val="00D91028"/>
    <w:rsid w:val="00D9128E"/>
    <w:rsid w:val="00D91904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7012"/>
    <w:rsid w:val="00DD7845"/>
    <w:rsid w:val="00DD79D9"/>
    <w:rsid w:val="00DD7AA3"/>
    <w:rsid w:val="00DD7D6B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750C"/>
    <w:rsid w:val="00E04365"/>
    <w:rsid w:val="00E0585E"/>
    <w:rsid w:val="00E07B8D"/>
    <w:rsid w:val="00E110AA"/>
    <w:rsid w:val="00E11E08"/>
    <w:rsid w:val="00E129B3"/>
    <w:rsid w:val="00E12C49"/>
    <w:rsid w:val="00E12DA8"/>
    <w:rsid w:val="00E1388D"/>
    <w:rsid w:val="00E13DA3"/>
    <w:rsid w:val="00E16105"/>
    <w:rsid w:val="00E1717F"/>
    <w:rsid w:val="00E20D7A"/>
    <w:rsid w:val="00E21DD0"/>
    <w:rsid w:val="00E22BA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6E2"/>
    <w:rsid w:val="00E54A73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669C"/>
    <w:rsid w:val="00E67F57"/>
    <w:rsid w:val="00E710FC"/>
    <w:rsid w:val="00E7231D"/>
    <w:rsid w:val="00E72BC4"/>
    <w:rsid w:val="00E7305E"/>
    <w:rsid w:val="00E734E5"/>
    <w:rsid w:val="00E73993"/>
    <w:rsid w:val="00E73F9B"/>
    <w:rsid w:val="00E75048"/>
    <w:rsid w:val="00E77B5F"/>
    <w:rsid w:val="00E80C31"/>
    <w:rsid w:val="00E81D97"/>
    <w:rsid w:val="00E82E9A"/>
    <w:rsid w:val="00E831A2"/>
    <w:rsid w:val="00E84418"/>
    <w:rsid w:val="00E84828"/>
    <w:rsid w:val="00E84973"/>
    <w:rsid w:val="00E86E77"/>
    <w:rsid w:val="00E870B1"/>
    <w:rsid w:val="00E90129"/>
    <w:rsid w:val="00E91432"/>
    <w:rsid w:val="00E914A7"/>
    <w:rsid w:val="00E94293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4A93"/>
    <w:rsid w:val="00EB4FE8"/>
    <w:rsid w:val="00EB5118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43F3"/>
    <w:rsid w:val="00EC526D"/>
    <w:rsid w:val="00EC5683"/>
    <w:rsid w:val="00EC60C7"/>
    <w:rsid w:val="00EC612D"/>
    <w:rsid w:val="00EC6C71"/>
    <w:rsid w:val="00EC72CC"/>
    <w:rsid w:val="00EC7B98"/>
    <w:rsid w:val="00ED066D"/>
    <w:rsid w:val="00ED14B1"/>
    <w:rsid w:val="00ED3105"/>
    <w:rsid w:val="00ED61F3"/>
    <w:rsid w:val="00ED64A5"/>
    <w:rsid w:val="00ED7C26"/>
    <w:rsid w:val="00EE0432"/>
    <w:rsid w:val="00EE1E4E"/>
    <w:rsid w:val="00EE44A7"/>
    <w:rsid w:val="00EE4C48"/>
    <w:rsid w:val="00EE55B4"/>
    <w:rsid w:val="00EE6235"/>
    <w:rsid w:val="00EE7434"/>
    <w:rsid w:val="00EE7A95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6B07"/>
    <w:rsid w:val="00F22FFC"/>
    <w:rsid w:val="00F23FA0"/>
    <w:rsid w:val="00F25D6A"/>
    <w:rsid w:val="00F26602"/>
    <w:rsid w:val="00F26C0B"/>
    <w:rsid w:val="00F27D5B"/>
    <w:rsid w:val="00F30008"/>
    <w:rsid w:val="00F300FB"/>
    <w:rsid w:val="00F3172E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FFA"/>
    <w:rsid w:val="00F434F6"/>
    <w:rsid w:val="00F44D4D"/>
    <w:rsid w:val="00F45838"/>
    <w:rsid w:val="00F46FFA"/>
    <w:rsid w:val="00F47ADD"/>
    <w:rsid w:val="00F5002A"/>
    <w:rsid w:val="00F500EF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A0C"/>
    <w:rsid w:val="00F6232B"/>
    <w:rsid w:val="00F62F09"/>
    <w:rsid w:val="00F63DFA"/>
    <w:rsid w:val="00F6405D"/>
    <w:rsid w:val="00F64383"/>
    <w:rsid w:val="00F657A8"/>
    <w:rsid w:val="00F65D5F"/>
    <w:rsid w:val="00F6635F"/>
    <w:rsid w:val="00F70497"/>
    <w:rsid w:val="00F70BFE"/>
    <w:rsid w:val="00F7240A"/>
    <w:rsid w:val="00F72705"/>
    <w:rsid w:val="00F72820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66A3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B0004"/>
    <w:rsid w:val="00FB03EA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5643"/>
    <w:rsid w:val="00FC5FB1"/>
    <w:rsid w:val="00FC65E4"/>
    <w:rsid w:val="00FC6CC7"/>
    <w:rsid w:val="00FC750B"/>
    <w:rsid w:val="00FC781E"/>
    <w:rsid w:val="00FC7E62"/>
    <w:rsid w:val="00FC7F64"/>
    <w:rsid w:val="00FD186B"/>
    <w:rsid w:val="00FD1E20"/>
    <w:rsid w:val="00FD24AB"/>
    <w:rsid w:val="00FD24D1"/>
    <w:rsid w:val="00FD2731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A72933"/>
    <w:pPr>
      <w:keepNext/>
      <w:keepLines/>
      <w:numPr>
        <w:numId w:val="5"/>
      </w:numPr>
      <w:spacing w:before="60" w:after="120"/>
      <w:jc w:val="center"/>
      <w:outlineLvl w:val="0"/>
    </w:pPr>
    <w:rPr>
      <w:b/>
      <w:bCs/>
      <w:sz w:val="28"/>
      <w:szCs w:val="32"/>
    </w:rPr>
  </w:style>
  <w:style w:type="paragraph" w:styleId="20">
    <w:name w:val="heading 2"/>
    <w:basedOn w:val="a0"/>
    <w:next w:val="a0"/>
    <w:link w:val="21"/>
    <w:autoRedefine/>
    <w:uiPriority w:val="99"/>
    <w:qFormat/>
    <w:rsid w:val="006B3FE5"/>
    <w:pPr>
      <w:keepNext/>
      <w:keepLines/>
      <w:spacing w:before="240" w:after="12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A72933"/>
    <w:rPr>
      <w:rFonts w:ascii="Times New Roman" w:eastAsia="Times New Roman" w:hAnsi="Times New Roman"/>
      <w:b/>
      <w:bCs/>
      <w:sz w:val="28"/>
      <w:szCs w:val="32"/>
    </w:rPr>
  </w:style>
  <w:style w:type="character" w:customStyle="1" w:styleId="21">
    <w:name w:val="Заголовок 2 Знак"/>
    <w:link w:val="20"/>
    <w:uiPriority w:val="99"/>
    <w:rsid w:val="006B3FE5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675750"/>
    <w:pPr>
      <w:tabs>
        <w:tab w:val="left" w:pos="660"/>
        <w:tab w:val="right" w:leader="dot" w:pos="10065"/>
      </w:tabs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FAA1D-7923-430F-87B7-26DDD541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27</Pages>
  <Words>8071</Words>
  <Characters>46011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53975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subject/>
  <dc:creator>Саламадина Дарья Олеговна</dc:creator>
  <cp:keywords/>
  <cp:lastModifiedBy>Саламадина Дарья Олеговна</cp:lastModifiedBy>
  <cp:revision>218</cp:revision>
  <cp:lastPrinted>2015-12-24T13:08:00Z</cp:lastPrinted>
  <dcterms:created xsi:type="dcterms:W3CDTF">2015-02-17T08:02:00Z</dcterms:created>
  <dcterms:modified xsi:type="dcterms:W3CDTF">2016-12-05T08:31:00Z</dcterms:modified>
</cp:coreProperties>
</file>